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D0539" w:rsidP="00567E00" w:rsidRDefault="7A0393E7" w14:paraId="766CCF85" w14:textId="123C6A18">
      <w:pPr>
        <w:jc w:val="center"/>
        <w:rPr>
          <w:rFonts w:ascii="Trebuchet MS" w:hAnsi="Trebuchet MS"/>
          <w:sz w:val="18"/>
          <w:szCs w:val="18"/>
        </w:rPr>
      </w:pPr>
      <w:r w:rsidRPr="6D91C71F" w:rsidR="5932D0CC">
        <w:rPr>
          <w:rFonts w:ascii="Trebuchet MS" w:hAnsi="Trebuchet MS"/>
          <w:caps w:val="1"/>
          <w:sz w:val="28"/>
          <w:szCs w:val="28"/>
        </w:rPr>
        <w:t>202500FCS076</w:t>
      </w:r>
      <w:r w:rsidRPr="6D91C71F" w:rsidR="00AF7B4E">
        <w:rPr>
          <w:rFonts w:ascii="Trebuchet MS" w:hAnsi="Trebuchet MS"/>
          <w:caps w:val="1"/>
          <w:sz w:val="28"/>
          <w:szCs w:val="28"/>
        </w:rPr>
        <w:t xml:space="preserve"> </w:t>
      </w:r>
      <w:r w:rsidRPr="6D91C71F" w:rsidR="00C32806">
        <w:rPr>
          <w:rFonts w:ascii="Trebuchet MS" w:hAnsi="Trebuchet MS"/>
          <w:caps w:val="1"/>
          <w:sz w:val="28"/>
          <w:szCs w:val="28"/>
        </w:rPr>
        <w:t>–</w:t>
      </w:r>
      <w:r w:rsidRPr="6D91C71F" w:rsidR="0066533E">
        <w:rPr>
          <w:rFonts w:ascii="Trebuchet MS" w:hAnsi="Trebuchet MS"/>
          <w:caps w:val="1"/>
          <w:sz w:val="28"/>
          <w:szCs w:val="28"/>
        </w:rPr>
        <w:t xml:space="preserve"> </w:t>
      </w:r>
      <w:r w:rsidRPr="6D91C71F" w:rsidR="0031147D">
        <w:rPr>
          <w:rFonts w:ascii="Trebuchet MS" w:hAnsi="Trebuchet MS"/>
          <w:caps w:val="1"/>
          <w:sz w:val="28"/>
          <w:szCs w:val="28"/>
        </w:rPr>
        <w:t>maintenance des</w:t>
      </w:r>
      <w:r w:rsidRPr="6D91C71F" w:rsidR="2BAC6E0A">
        <w:rPr>
          <w:rFonts w:ascii="Trebuchet MS" w:hAnsi="Trebuchet MS"/>
          <w:caps w:val="1"/>
          <w:sz w:val="28"/>
          <w:szCs w:val="28"/>
        </w:rPr>
        <w:t xml:space="preserve"> SYSTEMES DE PROJECTION DES ROTONDES DE L’ENAC UTILISES DANS LES</w:t>
      </w:r>
      <w:r w:rsidRPr="6D91C71F" w:rsidR="0066533E">
        <w:rPr>
          <w:rFonts w:ascii="Trebuchet MS" w:hAnsi="Trebuchet MS"/>
          <w:caps w:val="1"/>
          <w:sz w:val="28"/>
          <w:szCs w:val="28"/>
        </w:rPr>
        <w:t xml:space="preserve"> </w:t>
      </w:r>
      <w:r w:rsidRPr="6D91C71F" w:rsidR="005F2660">
        <w:rPr>
          <w:rFonts w:ascii="Trebuchet MS" w:hAnsi="Trebuchet MS"/>
          <w:caps w:val="1"/>
          <w:sz w:val="28"/>
          <w:szCs w:val="28"/>
        </w:rPr>
        <w:t xml:space="preserve">SIMULATEURS </w:t>
      </w:r>
      <w:r w:rsidRPr="6D91C71F" w:rsidR="00840F3B">
        <w:rPr>
          <w:rFonts w:ascii="Trebuchet MS" w:hAnsi="Trebuchet MS"/>
          <w:caps w:val="1"/>
          <w:sz w:val="28"/>
          <w:szCs w:val="28"/>
        </w:rPr>
        <w:t>ATC</w:t>
      </w:r>
      <w:r w:rsidRPr="6D91C71F" w:rsidR="7E59396D">
        <w:rPr>
          <w:rFonts w:ascii="Trebuchet MS" w:hAnsi="Trebuchet MS"/>
          <w:caps w:val="1"/>
          <w:sz w:val="28"/>
          <w:szCs w:val="28"/>
        </w:rPr>
        <w:t xml:space="preserve"> (LOT 2)</w:t>
      </w:r>
    </w:p>
    <w:p w:rsidR="00BD0539" w:rsidRDefault="00BD0539" w14:paraId="47620725" w14:textId="77777777">
      <w:pPr>
        <w:jc w:val="center"/>
        <w:rPr>
          <w:rFonts w:ascii="Trebuchet MS" w:hAnsi="Trebuchet MS"/>
          <w:sz w:val="18"/>
          <w:szCs w:val="18"/>
        </w:rPr>
      </w:pPr>
    </w:p>
    <w:p w:rsidR="00BD0539" w:rsidRDefault="00BD0539" w14:paraId="16B8EA97" w14:textId="77777777">
      <w:pPr>
        <w:jc w:val="center"/>
        <w:rPr>
          <w:rFonts w:ascii="Trebuchet MS" w:hAnsi="Trebuchet MS" w:cs="Arial"/>
          <w:bCs/>
          <w:sz w:val="28"/>
          <w:szCs w:val="28"/>
        </w:rPr>
      </w:pPr>
    </w:p>
    <w:p w:rsidR="00BD0539" w:rsidRDefault="00BD0539" w14:paraId="4F0C55A8" w14:textId="77777777">
      <w:pPr>
        <w:jc w:val="center"/>
        <w:rPr>
          <w:rFonts w:ascii="Trebuchet MS" w:hAnsi="Trebuchet MS" w:cs="Arial"/>
          <w:bCs/>
          <w:sz w:val="28"/>
          <w:szCs w:val="28"/>
        </w:rPr>
      </w:pPr>
    </w:p>
    <w:p w:rsidR="00BD0539" w:rsidRDefault="00E85382" w14:paraId="273EEDB7" w14:textId="77777777">
      <w:pPr>
        <w:pStyle w:val="Heading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rsidR="00BD0539" w:rsidRDefault="00BD0539" w14:paraId="34325D99" w14:textId="77777777">
      <w:pPr>
        <w:rPr>
          <w:rFonts w:ascii="Verdana" w:hAnsi="Verdana"/>
        </w:rPr>
      </w:pPr>
    </w:p>
    <w:p w:rsidR="00BD0539" w:rsidRDefault="00BD0539" w14:paraId="0B3D8170" w14:textId="77777777">
      <w:pPr>
        <w:rPr>
          <w:rFonts w:ascii="Verdana" w:hAnsi="Verdana"/>
          <w:sz w:val="32"/>
        </w:rPr>
      </w:pPr>
    </w:p>
    <w:p w:rsidR="00BD0539" w:rsidRDefault="00E85382" w14:paraId="519B6AC5" w14:textId="4720B017">
      <w:pPr>
        <w:pBdr>
          <w:top w:val="single" w:color="000000" w:sz="4" w:space="1"/>
          <w:left w:val="single" w:color="000000" w:sz="4" w:space="4"/>
          <w:bottom w:val="single" w:color="000000" w:sz="4" w:space="1"/>
          <w:right w:val="single" w:color="000000" w:sz="4" w:space="4"/>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 xml:space="preserve">excéder </w:t>
      </w:r>
      <w:r w:rsidR="0071117F">
        <w:rPr>
          <w:rFonts w:ascii="Verdana" w:hAnsi="Verdana" w:cs="Arial"/>
          <w:b/>
          <w:i/>
          <w:sz w:val="20"/>
          <w:szCs w:val="20"/>
          <w:highlight w:val="yellow"/>
        </w:rPr>
        <w:t>50</w:t>
      </w:r>
      <w:r w:rsidRPr="005714E4">
        <w:rPr>
          <w:rFonts w:ascii="Verdana" w:hAnsi="Verdana" w:cs="Arial"/>
          <w:b/>
          <w:i/>
          <w:sz w:val="20"/>
          <w:szCs w:val="20"/>
          <w:highlight w:val="yellow"/>
        </w:rPr>
        <w:t xml:space="preserve"> pages</w:t>
      </w:r>
      <w:r>
        <w:rPr>
          <w:rFonts w:ascii="Verdana" w:hAnsi="Verdana" w:cs="Arial"/>
          <w:b/>
          <w:i/>
          <w:sz w:val="20"/>
          <w:szCs w:val="20"/>
        </w:rPr>
        <w:t>.</w:t>
      </w:r>
    </w:p>
    <w:p w:rsidR="00BD0539" w:rsidRDefault="00BD0539" w14:paraId="525BF38A" w14:textId="77777777">
      <w:pPr>
        <w:pStyle w:val="Header"/>
        <w:tabs>
          <w:tab w:val="left" w:pos="708"/>
        </w:tabs>
        <w:jc w:val="both"/>
        <w:rPr>
          <w:rFonts w:ascii="Verdana" w:hAnsi="Verdana"/>
        </w:rPr>
      </w:pPr>
    </w:p>
    <w:p w:rsidR="00BD0539" w:rsidRDefault="00BD0539" w14:paraId="2C9AC528" w14:textId="77777777">
      <w:pPr>
        <w:pStyle w:val="Header"/>
        <w:tabs>
          <w:tab w:val="left" w:pos="708"/>
        </w:tabs>
        <w:jc w:val="both"/>
        <w:rPr>
          <w:rFonts w:ascii="Verdana" w:hAnsi="Verdana"/>
        </w:rPr>
      </w:pPr>
    </w:p>
    <w:p w:rsidR="00BD0539" w:rsidRDefault="00E85382" w14:paraId="488A6912" w14:textId="77777777">
      <w:pPr>
        <w:pStyle w:val="Header"/>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rsidR="00BD0539" w:rsidRDefault="00BD0539" w14:paraId="00EDB3B4" w14:textId="77777777">
      <w:pPr>
        <w:pStyle w:val="Header"/>
        <w:tabs>
          <w:tab w:val="left" w:pos="708"/>
        </w:tabs>
        <w:jc w:val="both"/>
        <w:rPr>
          <w:rFonts w:ascii="Verdana" w:hAnsi="Verdana" w:cs="Arial"/>
          <w:sz w:val="20"/>
          <w:szCs w:val="20"/>
        </w:rPr>
      </w:pPr>
    </w:p>
    <w:p w:rsidR="00BD0539" w:rsidRDefault="00E85382" w14:paraId="3A13C3E7" w14:textId="77777777">
      <w:pPr>
        <w:pStyle w:val="Header"/>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rsidR="00BD0539" w:rsidRDefault="00BD0539" w14:paraId="234F41A6" w14:textId="77777777">
      <w:pPr>
        <w:pStyle w:val="Header"/>
        <w:tabs>
          <w:tab w:val="left" w:pos="708"/>
        </w:tabs>
        <w:jc w:val="both"/>
        <w:rPr>
          <w:rFonts w:ascii="Verdana" w:hAnsi="Verdana" w:cs="Arial"/>
          <w:sz w:val="20"/>
          <w:szCs w:val="20"/>
        </w:rPr>
      </w:pPr>
    </w:p>
    <w:p w:rsidR="00BD0539" w:rsidRDefault="00BD0539" w14:paraId="32963C3F" w14:textId="77777777">
      <w:pPr>
        <w:pStyle w:val="Header"/>
        <w:tabs>
          <w:tab w:val="left" w:pos="708"/>
        </w:tabs>
        <w:jc w:val="both"/>
        <w:rPr>
          <w:rFonts w:ascii="Verdana" w:hAnsi="Verdana" w:cs="Arial"/>
          <w:sz w:val="20"/>
          <w:szCs w:val="20"/>
        </w:rPr>
      </w:pPr>
    </w:p>
    <w:p w:rsidR="00BD0539" w:rsidRDefault="00E85382" w14:paraId="4892068B" w14:textId="77777777">
      <w:pPr>
        <w:pStyle w:val="Header"/>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rsidR="00BD0539" w:rsidRDefault="00BD0539" w14:paraId="2511CB2E" w14:textId="77777777"/>
    <w:p w:rsidR="00BD0539" w:rsidRDefault="00BD0539" w14:paraId="36AC5E88" w14:textId="77777777"/>
    <w:p w:rsidR="00BD0539" w:rsidRDefault="00BD0539" w14:paraId="0DB35170" w14:textId="77777777"/>
    <w:p w:rsidR="00BD0539" w:rsidRDefault="00BD0539" w14:paraId="3347FAD9" w14:textId="77777777"/>
    <w:p w:rsidR="00BA18A9" w:rsidRDefault="00BA18A9" w14:paraId="43F2B560" w14:textId="77777777"/>
    <w:p w:rsidR="00BA18A9" w:rsidRDefault="00BA18A9" w14:paraId="15BB54E0" w14:textId="6D65BD9F"/>
    <w:p w:rsidR="0031147D" w:rsidRDefault="0031147D" w14:paraId="73287C96" w14:textId="73408232"/>
    <w:p w:rsidR="0031147D" w:rsidRDefault="0031147D" w14:paraId="0CCFB42D" w14:textId="173FC724"/>
    <w:p w:rsidR="0031147D" w:rsidRDefault="0031147D" w14:paraId="04C76AAD" w14:textId="77777777"/>
    <w:p w:rsidR="00BD0539" w:rsidRDefault="00BD0539" w14:paraId="6B6F2368" w14:textId="77777777"/>
    <w:p w:rsidR="6E304CAD" w:rsidP="23417DBC" w:rsidRDefault="6E304CAD" w14:paraId="32A2C1BD" w14:textId="2C9FB6E8">
      <w:pPr>
        <w:jc w:val="center"/>
        <w:rPr>
          <w:b/>
          <w:bCs/>
          <w:sz w:val="36"/>
          <w:szCs w:val="36"/>
        </w:rPr>
      </w:pPr>
      <w:r w:rsidRPr="23417DBC">
        <w:rPr>
          <w:b/>
          <w:bCs/>
          <w:sz w:val="36"/>
          <w:szCs w:val="36"/>
        </w:rPr>
        <w:t>INFORMATIONS GENERALES</w:t>
      </w:r>
    </w:p>
    <w:p w:rsidR="23417DBC" w:rsidRDefault="23417DBC" w14:paraId="5164775E" w14:textId="0601386D"/>
    <w:tbl>
      <w:tblPr>
        <w:tblStyle w:val="TableGrid"/>
        <w:tblW w:w="14596" w:type="dxa"/>
        <w:tblLook w:val="04A0" w:firstRow="1" w:lastRow="0" w:firstColumn="1" w:lastColumn="0" w:noHBand="0" w:noVBand="1"/>
      </w:tblPr>
      <w:tblGrid>
        <w:gridCol w:w="5382"/>
        <w:gridCol w:w="9214"/>
      </w:tblGrid>
      <w:tr w:rsidR="23417DBC" w:rsidTr="008C1762" w14:paraId="698AD88E" w14:textId="77777777">
        <w:trPr>
          <w:trHeight w:val="300"/>
        </w:trPr>
        <w:tc>
          <w:tcPr>
            <w:tcW w:w="14596" w:type="dxa"/>
            <w:gridSpan w:val="2"/>
            <w:shd w:val="clear" w:color="auto" w:fill="C5E0B3" w:themeFill="accent6" w:themeFillTint="66"/>
          </w:tcPr>
          <w:p w:rsidR="23417DBC" w:rsidP="23417DBC" w:rsidRDefault="23417DBC" w14:paraId="48FE223A" w14:textId="2E2EE2AC">
            <w:pPr>
              <w:rPr>
                <w:rFonts w:ascii="Verdana" w:hAnsi="Verdana"/>
                <w:sz w:val="32"/>
                <w:szCs w:val="32"/>
              </w:rPr>
            </w:pPr>
            <w:r w:rsidRPr="23417DBC">
              <w:rPr>
                <w:rFonts w:ascii="Verdana" w:hAnsi="Verdana"/>
                <w:sz w:val="32"/>
                <w:szCs w:val="32"/>
              </w:rPr>
              <w:t>Profil du soumissionnaire</w:t>
            </w:r>
          </w:p>
        </w:tc>
      </w:tr>
      <w:tr w:rsidR="23417DBC" w:rsidTr="008C1762" w14:paraId="6B6D86BF" w14:textId="77777777">
        <w:trPr>
          <w:trHeight w:val="300"/>
        </w:trPr>
        <w:tc>
          <w:tcPr>
            <w:tcW w:w="5382" w:type="dxa"/>
          </w:tcPr>
          <w:p w:rsidR="23417DBC" w:rsidP="23417DBC" w:rsidRDefault="23417DBC" w14:paraId="577803AF" w14:textId="77777777">
            <w:pPr>
              <w:rPr>
                <w:rStyle w:val="normaltextrun"/>
                <w:rFonts w:ascii="Verdana" w:hAnsi="Verdana" w:cs="Arial"/>
                <w:b/>
                <w:bCs/>
                <w:color w:val="000000" w:themeColor="text1"/>
                <w:sz w:val="20"/>
                <w:szCs w:val="20"/>
              </w:rPr>
            </w:pPr>
          </w:p>
          <w:p w:rsidR="23417DBC" w:rsidP="23417DBC" w:rsidRDefault="23417DBC" w14:paraId="12651F34" w14:textId="4286850E">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rsidR="23417DBC" w:rsidP="23417DBC" w:rsidRDefault="23417DBC" w14:paraId="7C1CA9DE" w14:textId="77777777">
            <w:pPr>
              <w:rPr>
                <w:rStyle w:val="normaltextrun"/>
                <w:rFonts w:ascii="Verdana" w:hAnsi="Verdana" w:cs="Arial"/>
                <w:b/>
                <w:bCs/>
                <w:color w:val="000000" w:themeColor="text1"/>
                <w:sz w:val="20"/>
                <w:szCs w:val="20"/>
              </w:rPr>
            </w:pPr>
          </w:p>
          <w:p w:rsidR="23417DBC" w:rsidP="23417DBC" w:rsidRDefault="23417DBC" w14:paraId="3BCA9ABF" w14:textId="77777777">
            <w:pPr>
              <w:rPr>
                <w:rStyle w:val="normaltextrun"/>
                <w:rFonts w:ascii="Verdana" w:hAnsi="Verdana" w:cs="Arial"/>
                <w:b/>
                <w:bCs/>
                <w:color w:val="000000" w:themeColor="text1"/>
                <w:sz w:val="20"/>
                <w:szCs w:val="20"/>
              </w:rPr>
            </w:pPr>
          </w:p>
          <w:p w:rsidR="23417DBC" w:rsidP="23417DBC" w:rsidRDefault="23417DBC" w14:paraId="62D86A8F" w14:textId="77777777">
            <w:pPr>
              <w:rPr>
                <w:rFonts w:ascii="Verdana" w:hAnsi="Verdana"/>
                <w:sz w:val="20"/>
                <w:szCs w:val="20"/>
              </w:rPr>
            </w:pPr>
          </w:p>
        </w:tc>
        <w:tc>
          <w:tcPr>
            <w:tcW w:w="9214" w:type="dxa"/>
          </w:tcPr>
          <w:p w:rsidR="23417DBC" w:rsidRDefault="23417DBC" w14:paraId="2902F52C" w14:textId="77777777"/>
        </w:tc>
      </w:tr>
      <w:tr w:rsidR="00A20A2D" w:rsidTr="008C1762" w14:paraId="19B725E9" w14:textId="77777777">
        <w:trPr>
          <w:trHeight w:val="300"/>
        </w:trPr>
        <w:tc>
          <w:tcPr>
            <w:tcW w:w="5382" w:type="dxa"/>
          </w:tcPr>
          <w:p w:rsidR="00A20A2D" w:rsidP="23417DBC" w:rsidRDefault="00A20A2D" w14:paraId="734460E5" w14:textId="58C12BB3">
            <w:pPr>
              <w:rPr>
                <w:rStyle w:val="normaltextrun"/>
                <w:rFonts w:ascii="Verdana" w:hAnsi="Verdana" w:cs="Arial"/>
                <w:b/>
                <w:bCs/>
                <w:color w:val="000000" w:themeColor="text1"/>
                <w:sz w:val="20"/>
                <w:szCs w:val="20"/>
              </w:rPr>
            </w:pPr>
            <w:r>
              <w:rPr>
                <w:rStyle w:val="normaltextrun"/>
                <w:rFonts w:ascii="Verdana" w:hAnsi="Verdana" w:cs="Arial"/>
                <w:b/>
                <w:bCs/>
                <w:color w:val="000000" w:themeColor="text1"/>
                <w:sz w:val="20"/>
                <w:szCs w:val="20"/>
              </w:rPr>
              <w:t>D</w:t>
            </w:r>
            <w:r>
              <w:rPr>
                <w:rStyle w:val="normaltextrun"/>
                <w:rFonts w:cs="Arial"/>
                <w:b/>
                <w:bCs/>
                <w:color w:val="000000" w:themeColor="text1"/>
                <w:sz w:val="20"/>
                <w:szCs w:val="20"/>
              </w:rPr>
              <w:t>ate de création de l’entreprise</w:t>
            </w:r>
          </w:p>
        </w:tc>
        <w:tc>
          <w:tcPr>
            <w:tcW w:w="9214" w:type="dxa"/>
          </w:tcPr>
          <w:p w:rsidR="00A20A2D" w:rsidRDefault="00A20A2D" w14:paraId="21461C44" w14:textId="77777777"/>
        </w:tc>
      </w:tr>
      <w:tr w:rsidR="00A20A2D" w:rsidTr="008C1762" w14:paraId="7045294A" w14:textId="77777777">
        <w:trPr>
          <w:trHeight w:val="300"/>
        </w:trPr>
        <w:tc>
          <w:tcPr>
            <w:tcW w:w="5382" w:type="dxa"/>
          </w:tcPr>
          <w:p w:rsidR="00A20A2D" w:rsidRDefault="00A20A2D" w14:paraId="44D1D737" w14:textId="6CEDAF4D">
            <w:pPr>
              <w:rPr>
                <w:rStyle w:val="normaltextrun"/>
                <w:rFonts w:ascii="Verdana" w:hAnsi="Verdana" w:cs="Arial"/>
                <w:b/>
                <w:bCs/>
                <w:color w:val="000000" w:themeColor="text1"/>
                <w:sz w:val="20"/>
                <w:szCs w:val="20"/>
              </w:rPr>
            </w:pPr>
            <w:r>
              <w:rPr>
                <w:rStyle w:val="normaltextrun"/>
                <w:rFonts w:ascii="Verdana" w:hAnsi="Verdana" w:cs="Arial"/>
                <w:b/>
                <w:bCs/>
                <w:color w:val="000000" w:themeColor="text1"/>
                <w:sz w:val="20"/>
                <w:szCs w:val="20"/>
              </w:rPr>
              <w:t>Ch</w:t>
            </w:r>
            <w:r>
              <w:rPr>
                <w:rStyle w:val="normaltextrun"/>
                <w:rFonts w:cs="Arial"/>
                <w:b/>
                <w:bCs/>
                <w:color w:val="000000" w:themeColor="text1"/>
                <w:sz w:val="20"/>
                <w:szCs w:val="20"/>
              </w:rPr>
              <w:t xml:space="preserve">iffre </w:t>
            </w:r>
            <w:r w:rsidR="00600C5F">
              <w:rPr>
                <w:rStyle w:val="normaltextrun"/>
                <w:rFonts w:cs="Arial"/>
                <w:b/>
                <w:bCs/>
                <w:color w:val="000000" w:themeColor="text1"/>
                <w:sz w:val="20"/>
                <w:szCs w:val="20"/>
              </w:rPr>
              <w:t>d’affaires</w:t>
            </w:r>
          </w:p>
        </w:tc>
        <w:tc>
          <w:tcPr>
            <w:tcW w:w="9214" w:type="dxa"/>
          </w:tcPr>
          <w:p w:rsidR="00A20A2D" w:rsidRDefault="00A20A2D" w14:paraId="413A2FB6" w14:textId="77777777"/>
        </w:tc>
      </w:tr>
    </w:tbl>
    <w:p w:rsidR="23417DBC" w:rsidRDefault="23417DBC" w14:paraId="641B823B" w14:textId="10B65BF2"/>
    <w:p w:rsidR="23417DBC" w:rsidRDefault="23417DBC" w14:paraId="52FC93AD" w14:textId="4C8488FB"/>
    <w:p w:rsidR="23417DBC" w:rsidRDefault="23417DBC" w14:paraId="6D3AD7AC" w14:textId="368DAFB2"/>
    <w:p w:rsidR="23417DBC" w:rsidRDefault="23417DBC" w14:paraId="1CEA2E10" w14:textId="385BC488"/>
    <w:p w:rsidR="6E304CAD" w:rsidP="23417DBC" w:rsidRDefault="6E304CAD" w14:paraId="6C4AAC3C" w14:textId="469C1B75">
      <w:pPr>
        <w:jc w:val="center"/>
        <w:rPr>
          <w:b/>
          <w:bCs/>
          <w:sz w:val="36"/>
          <w:szCs w:val="36"/>
        </w:rPr>
      </w:pPr>
      <w:r w:rsidRPr="23417DBC">
        <w:rPr>
          <w:b/>
          <w:bCs/>
          <w:sz w:val="36"/>
          <w:szCs w:val="36"/>
        </w:rPr>
        <w:t>VALEUR TECHNIQUE</w:t>
      </w:r>
    </w:p>
    <w:p w:rsidR="23417DBC" w:rsidRDefault="23417DBC" w14:paraId="0E992170" w14:textId="447BDBDA"/>
    <w:tbl>
      <w:tblPr>
        <w:tblStyle w:val="TableGrid"/>
        <w:tblW w:w="14596" w:type="dxa"/>
        <w:tblLayout w:type="fixed"/>
        <w:tblLook w:val="04A0" w:firstRow="1" w:lastRow="0" w:firstColumn="1" w:lastColumn="0" w:noHBand="0" w:noVBand="1"/>
      </w:tblPr>
      <w:tblGrid>
        <w:gridCol w:w="5382"/>
        <w:gridCol w:w="9214"/>
      </w:tblGrid>
      <w:tr w:rsidR="0050427F" w:rsidTr="1CB671EB" w14:paraId="6F1A6A67" w14:textId="77777777">
        <w:trPr>
          <w:trHeight w:val="712"/>
        </w:trPr>
        <w:tc>
          <w:tcPr>
            <w:tcW w:w="14596" w:type="dxa"/>
            <w:gridSpan w:val="2"/>
            <w:shd w:val="clear" w:color="auto" w:fill="E2EFD9" w:themeFill="accent6" w:themeFillTint="33"/>
            <w:tcMar/>
          </w:tcPr>
          <w:p w:rsidR="0050427F" w:rsidP="0002735D" w:rsidRDefault="0002735D" w14:paraId="1D054AFC" w14:textId="53E2B8D2">
            <w:r w:rsidRPr="1CB671EB" w:rsidR="0002735D">
              <w:rPr>
                <w:rFonts w:ascii="Verdana" w:hAnsi="Verdana"/>
                <w:sz w:val="28"/>
                <w:szCs w:val="28"/>
              </w:rPr>
              <w:t>1</w:t>
            </w:r>
            <w:r w:rsidRPr="1CB671EB" w:rsidR="005936A1">
              <w:rPr>
                <w:rFonts w:ascii="Verdana" w:hAnsi="Verdana"/>
                <w:sz w:val="28"/>
                <w:szCs w:val="28"/>
              </w:rPr>
              <w:t xml:space="preserve"> </w:t>
            </w:r>
            <w:r w:rsidRPr="1CB671EB" w:rsidR="0002735D">
              <w:rPr>
                <w:rFonts w:ascii="Verdana" w:hAnsi="Verdana"/>
                <w:sz w:val="28"/>
                <w:szCs w:val="28"/>
              </w:rPr>
              <w:t>-</w:t>
            </w:r>
            <w:r w:rsidRPr="1CB671EB" w:rsidR="005936A1">
              <w:rPr>
                <w:rFonts w:ascii="Verdana" w:hAnsi="Verdana"/>
                <w:sz w:val="28"/>
                <w:szCs w:val="28"/>
              </w:rPr>
              <w:t xml:space="preserve">  </w:t>
            </w:r>
            <w:r w:rsidRPr="1CB671EB" w:rsidR="0050427F">
              <w:rPr>
                <w:rFonts w:ascii="Verdana" w:hAnsi="Verdana"/>
                <w:sz w:val="28"/>
                <w:szCs w:val="28"/>
              </w:rPr>
              <w:t>Effectif</w:t>
            </w:r>
            <w:r w:rsidRPr="1CB671EB" w:rsidR="009C0493">
              <w:rPr>
                <w:rFonts w:ascii="Verdana" w:hAnsi="Verdana"/>
                <w:sz w:val="28"/>
                <w:szCs w:val="28"/>
              </w:rPr>
              <w:t>s</w:t>
            </w:r>
            <w:ins w:author="Microsoft Word" w:date="2025-09-18T05:53:00Z" w:id="154672523">
              <w:r w:rsidRPr="1CB671EB" w:rsidR="00E271A8">
                <w:rPr>
                  <w:rFonts w:ascii="Verdana" w:hAnsi="Verdana"/>
                  <w:sz w:val="28"/>
                  <w:szCs w:val="28"/>
                </w:rPr>
                <w:t xml:space="preserve"> </w:t>
              </w:r>
            </w:ins>
            <w:r w:rsidRPr="1CB671EB" w:rsidR="0050427F">
              <w:rPr>
                <w:rFonts w:ascii="Verdana" w:hAnsi="Verdana"/>
                <w:sz w:val="28"/>
                <w:szCs w:val="28"/>
              </w:rPr>
              <w:t>et compétences dédiées à la réalisation des prestations (3</w:t>
            </w:r>
            <w:r w:rsidRPr="1CB671EB" w:rsidR="025DFC4F">
              <w:rPr>
                <w:rFonts w:ascii="Verdana" w:hAnsi="Verdana"/>
                <w:sz w:val="28"/>
                <w:szCs w:val="28"/>
              </w:rPr>
              <w:t>5</w:t>
            </w:r>
            <w:r w:rsidRPr="1CB671EB" w:rsidR="0050427F">
              <w:rPr>
                <w:rFonts w:ascii="Verdana" w:hAnsi="Verdana"/>
                <w:sz w:val="28"/>
                <w:szCs w:val="28"/>
              </w:rPr>
              <w:t xml:space="preserve"> points)</w:t>
            </w:r>
          </w:p>
        </w:tc>
      </w:tr>
      <w:tr w:rsidRPr="0026391E" w:rsidR="0050427F" w:rsidTr="1CB671EB" w14:paraId="2F2C3CBE" w14:textId="77777777">
        <w:trPr>
          <w:trHeight w:val="1134"/>
        </w:trPr>
        <w:tc>
          <w:tcPr>
            <w:tcW w:w="5382" w:type="dxa"/>
            <w:tcMar/>
          </w:tcPr>
          <w:p w:rsidRPr="00445B7D" w:rsidR="0050427F" w:rsidP="1CB671EB" w:rsidRDefault="006827B9" w14:paraId="6370EED9" w14:textId="45357FC5">
            <w:pPr>
              <w:pStyle w:val="Normal"/>
              <w:rPr>
                <w:rFonts w:ascii="Verdana" w:hAnsi="Verdana"/>
                <w:b w:val="1"/>
                <w:bCs w:val="1"/>
                <w:sz w:val="20"/>
                <w:szCs w:val="20"/>
                <w:shd w:val="clear" w:color="auto" w:fill="FFFFFF"/>
              </w:rPr>
            </w:pPr>
            <w:r w:rsidR="006827B9">
              <w:rPr>
                <w:rStyle w:val="normaltextrun"/>
                <w:rFonts w:ascii="Verdana" w:hAnsi="Verdana" w:cs="Arial"/>
                <w:b w:val="1"/>
                <w:bCs w:val="1"/>
                <w:color w:val="000000"/>
                <w:sz w:val="20"/>
                <w:szCs w:val="20"/>
                <w:shd w:val="clear" w:color="auto" w:fill="FFFFFF"/>
              </w:rPr>
              <w:t>E</w:t>
            </w:r>
            <w:r w:rsidRPr="0026391E" w:rsidR="0050427F">
              <w:rPr>
                <w:rStyle w:val="normaltextrun"/>
                <w:rFonts w:ascii="Verdana" w:hAnsi="Verdana" w:cs="Arial"/>
                <w:b w:val="1"/>
                <w:bCs w:val="1"/>
                <w:color w:val="000000"/>
                <w:sz w:val="20"/>
                <w:szCs w:val="20"/>
                <w:shd w:val="clear" w:color="auto" w:fill="FFFFFF"/>
              </w:rPr>
              <w:t>ffectifs</w:t>
            </w:r>
            <w:r w:rsidRPr="00445B7D" w:rsidR="0050427F">
              <w:rPr>
                <w:rStyle w:val="normaltextrun"/>
                <w:rFonts w:ascii="Verdana" w:hAnsi="Verdana" w:cs="Arial"/>
                <w:b w:val="1"/>
                <w:bCs w:val="1"/>
                <w:color w:val="000000"/>
                <w:sz w:val="20"/>
                <w:szCs w:val="20"/>
                <w:shd w:val="clear" w:color="auto" w:fill="FFFFFF"/>
              </w:rPr>
              <w:t> </w:t>
            </w:r>
            <w:r w:rsidRPr="00445B7D" w:rsidR="00445B7D">
              <w:rPr>
                <w:rStyle w:val="normaltextrun"/>
                <w:rFonts w:ascii="Verdana" w:hAnsi="Verdana" w:cs="Arial"/>
                <w:b w:val="1"/>
                <w:bCs w:val="1"/>
                <w:color w:val="000000"/>
                <w:sz w:val="20"/>
                <w:szCs w:val="20"/>
                <w:shd w:val="clear" w:color="auto" w:fill="FFFFFF"/>
              </w:rPr>
              <w:t>de l’équipe</w:t>
            </w:r>
            <w:r w:rsidR="00360E49">
              <w:rPr>
                <w:rStyle w:val="normaltextrun"/>
                <w:rFonts w:ascii="Verdana" w:hAnsi="Verdana" w:cs="Arial"/>
                <w:b w:val="1"/>
                <w:bCs w:val="1"/>
                <w:color w:val="000000"/>
                <w:sz w:val="20"/>
                <w:szCs w:val="20"/>
                <w:shd w:val="clear" w:color="auto" w:fill="FFFFFF"/>
              </w:rPr>
              <w:t xml:space="preserve"> </w:t>
            </w:r>
            <w:r w:rsidRPr="1CB671EB" w:rsidR="6682D345">
              <w:rPr>
                <w:rFonts w:ascii="Verdana" w:hAnsi="Verdana"/>
                <w:b w:val="1"/>
                <w:bCs w:val="1"/>
                <w:sz w:val="20"/>
                <w:szCs w:val="20"/>
              </w:rPr>
              <w:t>(</w:t>
            </w:r>
            <w:r w:rsidRPr="1CB671EB" w:rsidR="693D1261">
              <w:rPr>
                <w:rFonts w:ascii="Verdana" w:hAnsi="Verdana"/>
                <w:b w:val="1"/>
                <w:bCs w:val="1"/>
                <w:sz w:val="20"/>
                <w:szCs w:val="20"/>
              </w:rPr>
              <w:t>10</w:t>
            </w:r>
            <w:r w:rsidRPr="1CB671EB" w:rsidR="6682D345">
              <w:rPr>
                <w:rFonts w:ascii="Verdana" w:hAnsi="Verdana"/>
                <w:b w:val="1"/>
                <w:bCs w:val="1"/>
                <w:sz w:val="20"/>
                <w:szCs w:val="20"/>
              </w:rPr>
              <w:t xml:space="preserve"> points)</w:t>
            </w:r>
          </w:p>
          <w:p w:rsidR="00921244" w:rsidP="00921244" w:rsidRDefault="00921244" w14:paraId="0A94FDE8" w14:textId="1152E086">
            <w:pPr>
              <w:pStyle w:val="ListParagraph"/>
              <w:numPr>
                <w:ilvl w:val="0"/>
                <w:numId w:val="7"/>
              </w:numPr>
              <w:rPr>
                <w:rFonts w:ascii="Verdana" w:hAnsi="Verdana" w:cstheme="minorHAnsi"/>
                <w:sz w:val="20"/>
                <w:szCs w:val="20"/>
              </w:rPr>
            </w:pPr>
            <w:r>
              <w:rPr>
                <w:rFonts w:ascii="Verdana" w:hAnsi="Verdana" w:cstheme="minorHAnsi"/>
                <w:sz w:val="20"/>
                <w:szCs w:val="20"/>
              </w:rPr>
              <w:t xml:space="preserve">Responsable </w:t>
            </w:r>
            <w:r w:rsidR="004B52ED">
              <w:rPr>
                <w:rFonts w:ascii="Verdana" w:hAnsi="Verdana" w:cstheme="minorHAnsi"/>
                <w:sz w:val="20"/>
                <w:szCs w:val="20"/>
              </w:rPr>
              <w:t>marché</w:t>
            </w:r>
          </w:p>
          <w:p w:rsidR="0050427F" w:rsidRDefault="0050427F" w14:paraId="7E87D75D" w14:textId="77777777">
            <w:pPr>
              <w:pStyle w:val="ListParagraph"/>
              <w:numPr>
                <w:ilvl w:val="0"/>
                <w:numId w:val="7"/>
              </w:numPr>
              <w:rPr>
                <w:rFonts w:ascii="Verdana" w:hAnsi="Verdana" w:cstheme="minorHAnsi"/>
                <w:sz w:val="20"/>
                <w:szCs w:val="20"/>
              </w:rPr>
            </w:pPr>
            <w:r>
              <w:rPr>
                <w:rFonts w:ascii="Verdana" w:hAnsi="Verdana" w:cstheme="minorHAnsi"/>
                <w:sz w:val="20"/>
                <w:szCs w:val="20"/>
              </w:rPr>
              <w:t>Responsable technique</w:t>
            </w:r>
          </w:p>
          <w:p w:rsidR="0050427F" w:rsidRDefault="0050427F" w14:paraId="00B86823" w14:textId="7AF7D651">
            <w:pPr>
              <w:pStyle w:val="ListParagraph"/>
              <w:numPr>
                <w:ilvl w:val="0"/>
                <w:numId w:val="7"/>
              </w:numPr>
              <w:rPr>
                <w:rFonts w:ascii="Verdana" w:hAnsi="Verdana" w:cstheme="minorHAnsi"/>
                <w:sz w:val="20"/>
                <w:szCs w:val="20"/>
              </w:rPr>
            </w:pPr>
            <w:r>
              <w:rPr>
                <w:rFonts w:ascii="Verdana" w:hAnsi="Verdana" w:cstheme="minorHAnsi"/>
                <w:sz w:val="20"/>
                <w:szCs w:val="20"/>
              </w:rPr>
              <w:t>Intervenants</w:t>
            </w:r>
            <w:r w:rsidR="006171DF">
              <w:rPr>
                <w:rFonts w:ascii="Verdana" w:hAnsi="Verdana" w:cstheme="minorHAnsi"/>
                <w:sz w:val="20"/>
                <w:szCs w:val="20"/>
              </w:rPr>
              <w:t xml:space="preserve"> techniques</w:t>
            </w:r>
          </w:p>
          <w:p w:rsidR="00445B7D" w:rsidRDefault="00445B7D" w14:paraId="0C3156BC" w14:textId="7951956E">
            <w:pPr>
              <w:pStyle w:val="ListParagraph"/>
              <w:numPr>
                <w:ilvl w:val="0"/>
                <w:numId w:val="7"/>
              </w:numPr>
              <w:rPr>
                <w:rFonts w:ascii="Verdana" w:hAnsi="Verdana" w:cstheme="minorHAnsi"/>
                <w:sz w:val="20"/>
                <w:szCs w:val="20"/>
              </w:rPr>
            </w:pPr>
            <w:r>
              <w:rPr>
                <w:rFonts w:ascii="Verdana" w:hAnsi="Verdana" w:cstheme="minorHAnsi"/>
                <w:sz w:val="20"/>
                <w:szCs w:val="20"/>
              </w:rPr>
              <w:t>Autres</w:t>
            </w:r>
          </w:p>
          <w:p w:rsidRPr="008E3080" w:rsidR="0050427F" w:rsidRDefault="0050427F" w14:paraId="3D7FCA00" w14:textId="77777777">
            <w:pPr>
              <w:pStyle w:val="ListParagraph"/>
              <w:rPr>
                <w:rFonts w:ascii="Verdana" w:hAnsi="Verdana" w:cstheme="minorHAnsi"/>
                <w:sz w:val="20"/>
                <w:szCs w:val="20"/>
              </w:rPr>
            </w:pPr>
          </w:p>
        </w:tc>
        <w:tc>
          <w:tcPr>
            <w:tcW w:w="9214" w:type="dxa"/>
            <w:tcMar/>
          </w:tcPr>
          <w:p w:rsidRPr="00F62FB7" w:rsidR="0050427F" w:rsidRDefault="007A24A1" w14:paraId="6A75402F" w14:textId="04DDC89C">
            <w:pPr>
              <w:rPr>
                <w:rFonts w:ascii="Verdana" w:hAnsi="Verdana" w:cstheme="minorHAnsi"/>
                <w:i/>
                <w:iCs/>
                <w:sz w:val="20"/>
                <w:szCs w:val="20"/>
              </w:rPr>
            </w:pPr>
            <w:r w:rsidRPr="00F62FB7">
              <w:rPr>
                <w:rFonts w:ascii="Verdana" w:hAnsi="Verdana" w:cstheme="minorHAnsi"/>
                <w:i/>
                <w:iCs/>
                <w:color w:val="4472C4" w:themeColor="accent5"/>
                <w:sz w:val="20"/>
                <w:szCs w:val="20"/>
              </w:rPr>
              <w:t>Le soumissionnaire</w:t>
            </w:r>
            <w:r w:rsidRPr="00F62FB7" w:rsidR="00E0047F">
              <w:rPr>
                <w:rFonts w:ascii="Verdana" w:hAnsi="Verdana" w:cstheme="minorHAnsi"/>
                <w:i/>
                <w:iCs/>
                <w:color w:val="4472C4" w:themeColor="accent5"/>
                <w:sz w:val="20"/>
                <w:szCs w:val="20"/>
              </w:rPr>
              <w:t xml:space="preserve"> </w:t>
            </w:r>
            <w:r w:rsidRPr="00F62FB7" w:rsidR="00706A92">
              <w:rPr>
                <w:rFonts w:ascii="Verdana" w:hAnsi="Verdana" w:cstheme="minorHAnsi"/>
                <w:i/>
                <w:iCs/>
                <w:color w:val="4472C4" w:themeColor="accent5"/>
                <w:sz w:val="20"/>
                <w:szCs w:val="20"/>
              </w:rPr>
              <w:t xml:space="preserve">décrira l’organisation </w:t>
            </w:r>
            <w:r w:rsidRPr="00F62FB7" w:rsidR="008F02E3">
              <w:rPr>
                <w:rFonts w:ascii="Verdana" w:hAnsi="Verdana" w:cstheme="minorHAnsi"/>
                <w:i/>
                <w:iCs/>
                <w:color w:val="4472C4" w:themeColor="accent5"/>
                <w:sz w:val="20"/>
                <w:szCs w:val="20"/>
              </w:rPr>
              <w:t>dédi</w:t>
            </w:r>
            <w:r w:rsidRPr="00F62FB7" w:rsidR="00650C1A">
              <w:rPr>
                <w:rFonts w:ascii="Verdana" w:hAnsi="Verdana" w:cstheme="minorHAnsi"/>
                <w:i/>
                <w:iCs/>
                <w:color w:val="4472C4" w:themeColor="accent5"/>
                <w:sz w:val="20"/>
                <w:szCs w:val="20"/>
              </w:rPr>
              <w:t xml:space="preserve">ée à la gestion du </w:t>
            </w:r>
            <w:r w:rsidRPr="00F62FB7" w:rsidR="006E7C13">
              <w:rPr>
                <w:rFonts w:ascii="Verdana" w:hAnsi="Verdana" w:cstheme="minorHAnsi"/>
                <w:i/>
                <w:iCs/>
                <w:color w:val="4472C4" w:themeColor="accent5"/>
                <w:sz w:val="20"/>
                <w:szCs w:val="20"/>
              </w:rPr>
              <w:t>marché et des prestations du présent marché</w:t>
            </w:r>
            <w:r w:rsidRPr="00F62FB7" w:rsidR="0052547F">
              <w:rPr>
                <w:rFonts w:ascii="Verdana" w:hAnsi="Verdana" w:cstheme="minorHAnsi"/>
                <w:i/>
                <w:iCs/>
                <w:color w:val="4472C4" w:themeColor="accent5"/>
                <w:sz w:val="20"/>
                <w:szCs w:val="20"/>
              </w:rPr>
              <w:t>. Il précisera en partic</w:t>
            </w:r>
            <w:r w:rsidRPr="00F62FB7" w:rsidR="00290698">
              <w:rPr>
                <w:rFonts w:ascii="Verdana" w:hAnsi="Verdana" w:cstheme="minorHAnsi"/>
                <w:i/>
                <w:iCs/>
                <w:color w:val="4472C4" w:themeColor="accent5"/>
                <w:sz w:val="20"/>
                <w:szCs w:val="20"/>
              </w:rPr>
              <w:t xml:space="preserve">ulier </w:t>
            </w:r>
            <w:r w:rsidRPr="00F62FB7" w:rsidR="00F62FB7">
              <w:rPr>
                <w:rFonts w:ascii="Verdana" w:hAnsi="Verdana" w:cstheme="minorHAnsi"/>
                <w:i/>
                <w:iCs/>
                <w:color w:val="4472C4" w:themeColor="accent5"/>
                <w:sz w:val="20"/>
                <w:szCs w:val="20"/>
              </w:rPr>
              <w:t>les rôles et compétences dédiés.</w:t>
            </w:r>
          </w:p>
        </w:tc>
      </w:tr>
      <w:tr w:rsidRPr="0026391E" w:rsidR="0050427F" w:rsidTr="1CB671EB" w14:paraId="046C3827" w14:textId="77777777">
        <w:trPr>
          <w:trHeight w:val="1134"/>
        </w:trPr>
        <w:tc>
          <w:tcPr>
            <w:tcW w:w="5382" w:type="dxa"/>
            <w:tcMar/>
          </w:tcPr>
          <w:p w:rsidR="0050427F" w:rsidP="1CB671EB" w:rsidRDefault="0050427F" w14:paraId="4F230D8E" w14:textId="5FE2DD16">
            <w:pPr>
              <w:pStyle w:val="Normal"/>
              <w:rPr>
                <w:rFonts w:ascii="Verdana" w:hAnsi="Verdana"/>
                <w:b w:val="1"/>
                <w:bCs w:val="1"/>
                <w:sz w:val="20"/>
                <w:szCs w:val="20"/>
              </w:rPr>
            </w:pPr>
            <w:r w:rsidRPr="1CB671EB" w:rsidR="0050427F">
              <w:rPr>
                <w:rFonts w:ascii="Verdana" w:hAnsi="Verdana" w:cs="Calibri" w:cstheme="minorAscii"/>
                <w:b w:val="1"/>
                <w:bCs w:val="1"/>
                <w:sz w:val="20"/>
                <w:szCs w:val="20"/>
              </w:rPr>
              <w:t xml:space="preserve">Compétences de </w:t>
            </w:r>
            <w:r w:rsidRPr="1CB671EB" w:rsidR="0050427F">
              <w:rPr>
                <w:rFonts w:ascii="Verdana" w:hAnsi="Verdana" w:cs="Calibri" w:cstheme="minorAscii"/>
                <w:b w:val="1"/>
                <w:bCs w:val="1"/>
                <w:sz w:val="20"/>
                <w:szCs w:val="20"/>
              </w:rPr>
              <w:t>l’équipe </w:t>
            </w:r>
            <w:r w:rsidRPr="1CB671EB" w:rsidR="481B4A0E">
              <w:rPr>
                <w:rFonts w:ascii="Verdana" w:hAnsi="Verdana"/>
                <w:b w:val="1"/>
                <w:bCs w:val="1"/>
                <w:sz w:val="20"/>
                <w:szCs w:val="20"/>
              </w:rPr>
              <w:t xml:space="preserve"> (</w:t>
            </w:r>
            <w:r w:rsidRPr="1CB671EB" w:rsidR="6239CE88">
              <w:rPr>
                <w:rFonts w:ascii="Verdana" w:hAnsi="Verdana"/>
                <w:b w:val="1"/>
                <w:bCs w:val="1"/>
                <w:sz w:val="20"/>
                <w:szCs w:val="20"/>
              </w:rPr>
              <w:t>10</w:t>
            </w:r>
            <w:r w:rsidRPr="1CB671EB" w:rsidR="481B4A0E">
              <w:rPr>
                <w:rFonts w:ascii="Verdana" w:hAnsi="Verdana"/>
                <w:b w:val="1"/>
                <w:bCs w:val="1"/>
                <w:sz w:val="20"/>
                <w:szCs w:val="20"/>
              </w:rPr>
              <w:t xml:space="preserve"> points)</w:t>
            </w:r>
          </w:p>
          <w:p w:rsidR="00AB44E9" w:rsidP="00AB44E9" w:rsidRDefault="00AB44E9" w14:paraId="5C6D6C46" w14:textId="32BC7137">
            <w:pPr>
              <w:pStyle w:val="ListParagraph"/>
              <w:numPr>
                <w:ilvl w:val="0"/>
                <w:numId w:val="7"/>
              </w:numPr>
              <w:rPr>
                <w:rFonts w:ascii="Verdana" w:hAnsi="Verdana" w:cstheme="minorHAnsi"/>
                <w:sz w:val="20"/>
                <w:szCs w:val="20"/>
              </w:rPr>
            </w:pPr>
            <w:r>
              <w:rPr>
                <w:rFonts w:ascii="Verdana" w:hAnsi="Verdana" w:cstheme="minorHAnsi"/>
                <w:sz w:val="20"/>
                <w:szCs w:val="20"/>
              </w:rPr>
              <w:t xml:space="preserve">Responsable </w:t>
            </w:r>
            <w:r w:rsidR="004B52ED">
              <w:rPr>
                <w:rFonts w:ascii="Verdana" w:hAnsi="Verdana" w:cstheme="minorHAnsi"/>
                <w:sz w:val="20"/>
                <w:szCs w:val="20"/>
              </w:rPr>
              <w:t>marché</w:t>
            </w:r>
          </w:p>
          <w:p w:rsidR="0050427F" w:rsidRDefault="0050427F" w14:paraId="0ECBD3D6" w14:textId="77777777">
            <w:pPr>
              <w:pStyle w:val="ListParagraph"/>
              <w:numPr>
                <w:ilvl w:val="0"/>
                <w:numId w:val="7"/>
              </w:numPr>
              <w:rPr>
                <w:rFonts w:ascii="Verdana" w:hAnsi="Verdana" w:cstheme="minorHAnsi"/>
                <w:sz w:val="20"/>
                <w:szCs w:val="20"/>
              </w:rPr>
            </w:pPr>
            <w:r>
              <w:rPr>
                <w:rFonts w:ascii="Verdana" w:hAnsi="Verdana" w:cstheme="minorHAnsi"/>
                <w:sz w:val="20"/>
                <w:szCs w:val="20"/>
              </w:rPr>
              <w:t>Responsable technique</w:t>
            </w:r>
          </w:p>
          <w:p w:rsidR="0050427F" w:rsidRDefault="0050427F" w14:paraId="24441F14" w14:textId="7A6A7DEE">
            <w:pPr>
              <w:pStyle w:val="ListParagraph"/>
              <w:numPr>
                <w:ilvl w:val="0"/>
                <w:numId w:val="7"/>
              </w:numPr>
              <w:rPr>
                <w:rFonts w:ascii="Verdana" w:hAnsi="Verdana" w:cstheme="minorHAnsi"/>
                <w:sz w:val="20"/>
                <w:szCs w:val="20"/>
              </w:rPr>
            </w:pPr>
            <w:r>
              <w:rPr>
                <w:rFonts w:ascii="Verdana" w:hAnsi="Verdana" w:cstheme="minorHAnsi"/>
                <w:sz w:val="20"/>
                <w:szCs w:val="20"/>
              </w:rPr>
              <w:t>Intervenants</w:t>
            </w:r>
            <w:r w:rsidR="006171DF">
              <w:rPr>
                <w:rFonts w:ascii="Verdana" w:hAnsi="Verdana" w:cstheme="minorHAnsi"/>
                <w:sz w:val="20"/>
                <w:szCs w:val="20"/>
              </w:rPr>
              <w:t xml:space="preserve"> techniques</w:t>
            </w:r>
          </w:p>
          <w:p w:rsidRPr="00E271A8" w:rsidR="0050427F" w:rsidP="00E271A8" w:rsidRDefault="00445B7D" w14:paraId="646915E2" w14:textId="61C17495">
            <w:pPr>
              <w:pStyle w:val="ListParagraph"/>
              <w:numPr>
                <w:ilvl w:val="0"/>
                <w:numId w:val="7"/>
              </w:numPr>
              <w:rPr>
                <w:rFonts w:ascii="Verdana" w:hAnsi="Verdana" w:cstheme="minorHAnsi"/>
                <w:sz w:val="20"/>
                <w:szCs w:val="20"/>
              </w:rPr>
            </w:pPr>
            <w:r>
              <w:rPr>
                <w:rFonts w:ascii="Verdana" w:hAnsi="Verdana" w:cstheme="minorHAnsi"/>
                <w:sz w:val="20"/>
                <w:szCs w:val="20"/>
              </w:rPr>
              <w:t>Autres</w:t>
            </w:r>
          </w:p>
        </w:tc>
        <w:tc>
          <w:tcPr>
            <w:tcW w:w="9214" w:type="dxa"/>
            <w:tcMar/>
          </w:tcPr>
          <w:p w:rsidRPr="0026391E" w:rsidR="0050427F" w:rsidRDefault="00AC0BFA" w14:paraId="2E797437" w14:textId="4026B730">
            <w:pPr>
              <w:rPr>
                <w:rFonts w:ascii="Verdana" w:hAnsi="Verdana" w:cstheme="minorHAnsi"/>
                <w:sz w:val="20"/>
                <w:szCs w:val="20"/>
              </w:rPr>
            </w:pPr>
            <w:r w:rsidRPr="00F62FB7">
              <w:rPr>
                <w:rFonts w:ascii="Verdana" w:hAnsi="Verdana" w:cstheme="minorHAnsi"/>
                <w:i/>
                <w:iCs/>
                <w:color w:val="4472C4" w:themeColor="accent5"/>
                <w:sz w:val="20"/>
                <w:szCs w:val="20"/>
              </w:rPr>
              <w:t xml:space="preserve">Le soumissionnaire </w:t>
            </w:r>
            <w:r>
              <w:rPr>
                <w:rFonts w:ascii="Verdana" w:hAnsi="Verdana" w:cstheme="minorHAnsi"/>
                <w:i/>
                <w:iCs/>
                <w:color w:val="4472C4" w:themeColor="accent5"/>
                <w:sz w:val="20"/>
                <w:szCs w:val="20"/>
              </w:rPr>
              <w:t>détaillera les compétences</w:t>
            </w:r>
            <w:r w:rsidR="008441E4">
              <w:rPr>
                <w:rFonts w:ascii="Verdana" w:hAnsi="Verdana" w:cstheme="minorHAnsi"/>
                <w:i/>
                <w:iCs/>
                <w:color w:val="4472C4" w:themeColor="accent5"/>
                <w:sz w:val="20"/>
                <w:szCs w:val="20"/>
              </w:rPr>
              <w:t xml:space="preserve"> et le niveau d’expérience</w:t>
            </w:r>
            <w:r>
              <w:rPr>
                <w:rFonts w:ascii="Verdana" w:hAnsi="Verdana" w:cstheme="minorHAnsi"/>
                <w:i/>
                <w:iCs/>
                <w:color w:val="4472C4" w:themeColor="accent5"/>
                <w:sz w:val="20"/>
                <w:szCs w:val="20"/>
              </w:rPr>
              <w:t xml:space="preserve"> de</w:t>
            </w:r>
            <w:r w:rsidR="008441E4">
              <w:rPr>
                <w:rFonts w:ascii="Verdana" w:hAnsi="Verdana" w:cstheme="minorHAnsi"/>
                <w:i/>
                <w:iCs/>
                <w:color w:val="4472C4" w:themeColor="accent5"/>
                <w:sz w:val="20"/>
                <w:szCs w:val="20"/>
              </w:rPr>
              <w:t>s</w:t>
            </w:r>
            <w:r>
              <w:rPr>
                <w:rFonts w:ascii="Verdana" w:hAnsi="Verdana" w:cstheme="minorHAnsi"/>
                <w:i/>
                <w:iCs/>
                <w:color w:val="4472C4" w:themeColor="accent5"/>
                <w:sz w:val="20"/>
                <w:szCs w:val="20"/>
              </w:rPr>
              <w:t xml:space="preserve"> </w:t>
            </w:r>
            <w:r w:rsidR="00F30416">
              <w:rPr>
                <w:rFonts w:ascii="Verdana" w:hAnsi="Verdana" w:cstheme="minorHAnsi"/>
                <w:i/>
                <w:iCs/>
                <w:color w:val="4472C4" w:themeColor="accent5"/>
                <w:sz w:val="20"/>
                <w:szCs w:val="20"/>
              </w:rPr>
              <w:t xml:space="preserve">membres </w:t>
            </w:r>
            <w:r w:rsidR="00571FC3">
              <w:rPr>
                <w:rFonts w:ascii="Verdana" w:hAnsi="Verdana" w:cstheme="minorHAnsi"/>
                <w:i/>
                <w:iCs/>
                <w:color w:val="4472C4" w:themeColor="accent5"/>
                <w:sz w:val="20"/>
                <w:szCs w:val="20"/>
              </w:rPr>
              <w:t xml:space="preserve">de </w:t>
            </w:r>
            <w:r>
              <w:rPr>
                <w:rFonts w:ascii="Verdana" w:hAnsi="Verdana" w:cstheme="minorHAnsi"/>
                <w:i/>
                <w:iCs/>
                <w:color w:val="4472C4" w:themeColor="accent5"/>
                <w:sz w:val="20"/>
                <w:szCs w:val="20"/>
              </w:rPr>
              <w:t>l’équipe</w:t>
            </w:r>
            <w:r w:rsidR="00571FC3">
              <w:rPr>
                <w:rFonts w:ascii="Verdana" w:hAnsi="Verdana" w:cstheme="minorHAnsi"/>
                <w:i/>
                <w:iCs/>
                <w:color w:val="4472C4" w:themeColor="accent5"/>
                <w:sz w:val="20"/>
                <w:szCs w:val="20"/>
              </w:rPr>
              <w:t xml:space="preserve">. Il fournira </w:t>
            </w:r>
            <w:r w:rsidR="00441DDA">
              <w:rPr>
                <w:rFonts w:ascii="Verdana" w:hAnsi="Verdana" w:cstheme="minorHAnsi"/>
                <w:i/>
                <w:iCs/>
                <w:color w:val="4472C4" w:themeColor="accent5"/>
                <w:sz w:val="20"/>
                <w:szCs w:val="20"/>
              </w:rPr>
              <w:t xml:space="preserve">des CV, </w:t>
            </w:r>
            <w:r w:rsidR="00497202">
              <w:rPr>
                <w:rFonts w:ascii="Verdana" w:hAnsi="Verdana" w:cstheme="minorHAnsi"/>
                <w:i/>
                <w:iCs/>
                <w:color w:val="4472C4" w:themeColor="accent5"/>
                <w:sz w:val="20"/>
                <w:szCs w:val="20"/>
              </w:rPr>
              <w:t xml:space="preserve">les </w:t>
            </w:r>
            <w:r w:rsidR="00441DDA">
              <w:rPr>
                <w:rFonts w:ascii="Verdana" w:hAnsi="Verdana" w:cstheme="minorHAnsi"/>
                <w:i/>
                <w:iCs/>
                <w:color w:val="4472C4" w:themeColor="accent5"/>
                <w:sz w:val="20"/>
                <w:szCs w:val="20"/>
              </w:rPr>
              <w:t>descriptions de</w:t>
            </w:r>
            <w:r w:rsidR="00497202">
              <w:rPr>
                <w:rFonts w:ascii="Verdana" w:hAnsi="Verdana" w:cstheme="minorHAnsi"/>
                <w:i/>
                <w:iCs/>
                <w:color w:val="4472C4" w:themeColor="accent5"/>
                <w:sz w:val="20"/>
                <w:szCs w:val="20"/>
              </w:rPr>
              <w:t>s</w:t>
            </w:r>
            <w:r w:rsidR="00441DDA">
              <w:rPr>
                <w:rFonts w:ascii="Verdana" w:hAnsi="Verdana" w:cstheme="minorHAnsi"/>
                <w:i/>
                <w:iCs/>
                <w:color w:val="4472C4" w:themeColor="accent5"/>
                <w:sz w:val="20"/>
                <w:szCs w:val="20"/>
              </w:rPr>
              <w:t xml:space="preserve"> profils</w:t>
            </w:r>
            <w:r w:rsidR="00497202">
              <w:rPr>
                <w:rFonts w:ascii="Verdana" w:hAnsi="Verdana" w:cstheme="minorHAnsi"/>
                <w:i/>
                <w:iCs/>
                <w:color w:val="4472C4" w:themeColor="accent5"/>
                <w:sz w:val="20"/>
                <w:szCs w:val="20"/>
              </w:rPr>
              <w:t xml:space="preserve"> avec les certifications des personnels</w:t>
            </w:r>
            <w:r w:rsidR="007E0E04">
              <w:rPr>
                <w:rFonts w:ascii="Verdana" w:hAnsi="Verdana" w:cstheme="minorHAnsi"/>
                <w:i/>
                <w:iCs/>
                <w:color w:val="4472C4" w:themeColor="accent5"/>
                <w:sz w:val="20"/>
                <w:szCs w:val="20"/>
              </w:rPr>
              <w:t xml:space="preserve"> le cas échéant.</w:t>
            </w:r>
          </w:p>
        </w:tc>
      </w:tr>
      <w:tr w:rsidRPr="0026391E" w:rsidR="00EA1943" w:rsidTr="1CB671EB" w14:paraId="00BFAAC0" w14:textId="77777777">
        <w:trPr>
          <w:trHeight w:val="1134"/>
        </w:trPr>
        <w:tc>
          <w:tcPr>
            <w:tcW w:w="5382" w:type="dxa"/>
            <w:tcMar/>
          </w:tcPr>
          <w:p w:rsidR="00EA1943" w:rsidP="1CB671EB" w:rsidRDefault="00AB57CC" w14:paraId="66171B66" w14:textId="2F031C4E">
            <w:pPr>
              <w:pStyle w:val="Normal"/>
              <w:rPr>
                <w:rFonts w:ascii="Verdana" w:hAnsi="Verdana"/>
                <w:b w:val="1"/>
                <w:bCs w:val="1"/>
                <w:sz w:val="20"/>
                <w:szCs w:val="20"/>
              </w:rPr>
            </w:pPr>
            <w:r w:rsidRPr="1CB671EB" w:rsidR="281CB859">
              <w:rPr>
                <w:rStyle w:val="normaltextrun"/>
                <w:rFonts w:ascii="Verdana" w:hAnsi="Verdana" w:cs="Arial"/>
                <w:b w:val="1"/>
                <w:bCs w:val="1"/>
                <w:color w:val="000000" w:themeColor="text1" w:themeTint="FF" w:themeShade="FF"/>
                <w:sz w:val="20"/>
                <w:szCs w:val="20"/>
              </w:rPr>
              <w:t xml:space="preserve">Expérience </w:t>
            </w:r>
            <w:r w:rsidRPr="1CB671EB" w:rsidR="194B0A7F">
              <w:rPr>
                <w:rStyle w:val="normaltextrun"/>
                <w:rFonts w:ascii="Verdana" w:hAnsi="Verdana" w:cs="Arial"/>
                <w:b w:val="1"/>
                <w:bCs w:val="1"/>
                <w:color w:val="000000" w:themeColor="text1" w:themeTint="FF" w:themeShade="FF"/>
                <w:sz w:val="20"/>
                <w:szCs w:val="20"/>
              </w:rPr>
              <w:t xml:space="preserve">sur les </w:t>
            </w:r>
            <w:r w:rsidRPr="1CB671EB" w:rsidR="194B0A7F">
              <w:rPr>
                <w:rStyle w:val="normaltextrun"/>
                <w:rFonts w:ascii="Verdana" w:hAnsi="Verdana" w:cs="Arial"/>
                <w:b w:val="1"/>
                <w:bCs w:val="1"/>
                <w:color w:val="000000" w:themeColor="text1" w:themeTint="FF" w:themeShade="FF"/>
                <w:sz w:val="20"/>
                <w:szCs w:val="20"/>
              </w:rPr>
              <w:t>équipements</w:t>
            </w:r>
            <w:r w:rsidRPr="1CB671EB" w:rsidR="7D3D3754">
              <w:rPr>
                <w:rStyle w:val="normaltextrun"/>
                <w:rFonts w:ascii="Verdana" w:hAnsi="Verdana" w:cs="Arial"/>
                <w:b w:val="1"/>
                <w:bCs w:val="1"/>
                <w:color w:val="000000" w:themeColor="text1" w:themeTint="FF" w:themeShade="FF"/>
                <w:sz w:val="20"/>
                <w:szCs w:val="20"/>
              </w:rPr>
              <w:t> </w:t>
            </w:r>
            <w:r w:rsidRPr="1CB671EB" w:rsidR="3C9CBB89">
              <w:rPr>
                <w:rFonts w:ascii="Verdana" w:hAnsi="Verdana"/>
                <w:b w:val="1"/>
                <w:bCs w:val="1"/>
                <w:sz w:val="20"/>
                <w:szCs w:val="20"/>
              </w:rPr>
              <w:t xml:space="preserve"> (</w:t>
            </w:r>
            <w:r w:rsidRPr="1CB671EB" w:rsidR="4697FA0C">
              <w:rPr>
                <w:rFonts w:ascii="Verdana" w:hAnsi="Verdana"/>
                <w:b w:val="1"/>
                <w:bCs w:val="1"/>
                <w:sz w:val="20"/>
                <w:szCs w:val="20"/>
              </w:rPr>
              <w:t>1</w:t>
            </w:r>
            <w:r w:rsidRPr="1CB671EB" w:rsidR="3C9CBB89">
              <w:rPr>
                <w:rFonts w:ascii="Verdana" w:hAnsi="Verdana"/>
                <w:b w:val="1"/>
                <w:bCs w:val="1"/>
                <w:sz w:val="20"/>
                <w:szCs w:val="20"/>
              </w:rPr>
              <w:t>5 points)</w:t>
            </w:r>
          </w:p>
        </w:tc>
        <w:tc>
          <w:tcPr>
            <w:tcW w:w="9214" w:type="dxa"/>
            <w:tcMar/>
          </w:tcPr>
          <w:p w:rsidRPr="0026391E" w:rsidR="00EA1943" w:rsidP="406EE381" w:rsidRDefault="002E6CB3" w14:paraId="1F830767" w14:textId="7B94E0B7">
            <w:pPr>
              <w:rPr>
                <w:rFonts w:ascii="Verdana" w:hAnsi="Verdana" w:cs="Calibri" w:cstheme="minorAscii"/>
                <w:sz w:val="20"/>
                <w:szCs w:val="20"/>
              </w:rPr>
            </w:pPr>
            <w:r w:rsidRPr="406EE381" w:rsidR="40CF4687">
              <w:rPr>
                <w:rFonts w:ascii="Verdana" w:hAnsi="Verdana" w:cs="Calibri" w:cstheme="minorAscii"/>
                <w:i w:val="1"/>
                <w:iCs w:val="1"/>
                <w:color w:val="4472C4" w:themeColor="accent5" w:themeTint="FF" w:themeShade="FF"/>
                <w:sz w:val="20"/>
                <w:szCs w:val="20"/>
              </w:rPr>
              <w:t xml:space="preserve">Le soumissionnaire </w:t>
            </w:r>
            <w:r w:rsidRPr="406EE381" w:rsidR="40CF4687">
              <w:rPr>
                <w:rFonts w:ascii="Verdana" w:hAnsi="Verdana" w:cs="Calibri" w:cstheme="minorAscii"/>
                <w:i w:val="1"/>
                <w:iCs w:val="1"/>
                <w:color w:val="4472C4" w:themeColor="accent5" w:themeTint="FF" w:themeShade="FF"/>
                <w:sz w:val="20"/>
                <w:szCs w:val="20"/>
              </w:rPr>
              <w:t xml:space="preserve">détaillera les </w:t>
            </w:r>
            <w:r w:rsidRPr="406EE381" w:rsidR="09CB5B98">
              <w:rPr>
                <w:rFonts w:ascii="Verdana" w:hAnsi="Verdana" w:cs="Calibri" w:cstheme="minorAscii"/>
                <w:i w:val="1"/>
                <w:iCs w:val="1"/>
                <w:color w:val="4472C4" w:themeColor="accent5" w:themeTint="FF" w:themeShade="FF"/>
                <w:sz w:val="20"/>
                <w:szCs w:val="20"/>
              </w:rPr>
              <w:t xml:space="preserve">connaissances et compétences acquises sur les équipements du présent marché. Il apportera les preuves de ces compétences en indiquant les </w:t>
            </w:r>
            <w:r w:rsidRPr="406EE381" w:rsidR="40CF4687">
              <w:rPr>
                <w:rFonts w:ascii="Verdana" w:hAnsi="Verdana" w:cs="Calibri" w:cstheme="minorAscii"/>
                <w:i w:val="1"/>
                <w:iCs w:val="1"/>
                <w:color w:val="4472C4" w:themeColor="accent5" w:themeTint="FF" w:themeShade="FF"/>
                <w:sz w:val="20"/>
                <w:szCs w:val="20"/>
              </w:rPr>
              <w:t>activités réalisées dans le cadre d’autres marchés</w:t>
            </w:r>
            <w:r w:rsidRPr="406EE381" w:rsidR="4FF3BE9F">
              <w:rPr>
                <w:rFonts w:ascii="Verdana" w:hAnsi="Verdana" w:cs="Calibri" w:cstheme="minorAscii"/>
                <w:i w:val="1"/>
                <w:iCs w:val="1"/>
                <w:color w:val="4472C4" w:themeColor="accent5" w:themeTint="FF" w:themeShade="FF"/>
                <w:sz w:val="20"/>
                <w:szCs w:val="20"/>
              </w:rPr>
              <w:t xml:space="preserve"> ou des activités </w:t>
            </w:r>
            <w:r w:rsidRPr="406EE381" w:rsidR="17A6008A">
              <w:rPr>
                <w:rFonts w:ascii="Verdana" w:hAnsi="Verdana" w:cs="Calibri" w:cstheme="minorAscii"/>
                <w:i w:val="1"/>
                <w:iCs w:val="1"/>
                <w:color w:val="4472C4" w:themeColor="accent5" w:themeTint="FF" w:themeShade="FF"/>
                <w:sz w:val="20"/>
                <w:szCs w:val="20"/>
              </w:rPr>
              <w:t xml:space="preserve">connexes pouvant valoriser </w:t>
            </w:r>
            <w:r w:rsidRPr="406EE381" w:rsidR="0689DE08">
              <w:rPr>
                <w:rFonts w:ascii="Verdana" w:hAnsi="Verdana" w:cs="Calibri" w:cstheme="minorAscii"/>
                <w:i w:val="1"/>
                <w:iCs w:val="1"/>
                <w:color w:val="4472C4" w:themeColor="accent5" w:themeTint="FF" w:themeShade="FF"/>
                <w:sz w:val="20"/>
                <w:szCs w:val="20"/>
              </w:rPr>
              <w:t>cette</w:t>
            </w:r>
            <w:r w:rsidRPr="406EE381" w:rsidR="17A6008A">
              <w:rPr>
                <w:rFonts w:ascii="Verdana" w:hAnsi="Verdana" w:cs="Calibri" w:cstheme="minorAscii"/>
                <w:i w:val="1"/>
                <w:iCs w:val="1"/>
                <w:color w:val="4472C4" w:themeColor="accent5" w:themeTint="FF" w:themeShade="FF"/>
                <w:sz w:val="20"/>
                <w:szCs w:val="20"/>
              </w:rPr>
              <w:t xml:space="preserve"> expérience</w:t>
            </w:r>
            <w:r w:rsidRPr="406EE381" w:rsidR="32476BA1">
              <w:rPr>
                <w:rFonts w:ascii="Verdana" w:hAnsi="Verdana" w:cs="Calibri" w:cstheme="minorAscii"/>
                <w:i w:val="1"/>
                <w:iCs w:val="1"/>
                <w:color w:val="4472C4" w:themeColor="accent5" w:themeTint="FF" w:themeShade="FF"/>
                <w:sz w:val="20"/>
                <w:szCs w:val="20"/>
              </w:rPr>
              <w:t>.</w:t>
            </w:r>
            <w:r w:rsidRPr="406EE381" w:rsidR="40CF4687">
              <w:rPr>
                <w:rFonts w:ascii="Verdana" w:hAnsi="Verdana" w:cs="Calibri" w:cstheme="minorAscii"/>
                <w:i w:val="1"/>
                <w:iCs w:val="1"/>
                <w:color w:val="4472C4" w:themeColor="accent5" w:themeTint="FF" w:themeShade="FF"/>
                <w:sz w:val="20"/>
                <w:szCs w:val="20"/>
              </w:rPr>
              <w:t xml:space="preserve"> </w:t>
            </w:r>
            <w:r>
              <w:br/>
            </w:r>
            <w:r w:rsidRPr="406EE381" w:rsidR="40CF4687">
              <w:rPr>
                <w:rFonts w:ascii="Verdana" w:hAnsi="Verdana" w:cs="Calibri" w:cstheme="minorAscii"/>
                <w:i w:val="1"/>
                <w:iCs w:val="1"/>
                <w:color w:val="4472C4" w:themeColor="accent5" w:themeTint="FF" w:themeShade="FF"/>
                <w:sz w:val="20"/>
                <w:szCs w:val="20"/>
              </w:rPr>
              <w:t xml:space="preserve">Il fournira </w:t>
            </w:r>
            <w:r w:rsidRPr="406EE381" w:rsidR="32476BA1">
              <w:rPr>
                <w:rFonts w:ascii="Verdana" w:hAnsi="Verdana" w:cs="Calibri" w:cstheme="minorAscii"/>
                <w:i w:val="1"/>
                <w:iCs w:val="1"/>
                <w:color w:val="4472C4" w:themeColor="accent5" w:themeTint="FF" w:themeShade="FF"/>
                <w:sz w:val="20"/>
                <w:szCs w:val="20"/>
              </w:rPr>
              <w:t xml:space="preserve">les références </w:t>
            </w:r>
            <w:r w:rsidRPr="406EE381" w:rsidR="3E1D6379">
              <w:rPr>
                <w:rFonts w:ascii="Verdana" w:hAnsi="Verdana" w:cs="Calibri" w:cstheme="minorAscii"/>
                <w:i w:val="1"/>
                <w:iCs w:val="1"/>
                <w:color w:val="4472C4" w:themeColor="accent5" w:themeTint="FF" w:themeShade="FF"/>
                <w:sz w:val="20"/>
                <w:szCs w:val="20"/>
              </w:rPr>
              <w:t>de</w:t>
            </w:r>
            <w:r w:rsidRPr="406EE381" w:rsidR="3148DADE">
              <w:rPr>
                <w:rFonts w:ascii="Verdana" w:hAnsi="Verdana" w:cs="Calibri" w:cstheme="minorAscii"/>
                <w:i w:val="1"/>
                <w:iCs w:val="1"/>
                <w:color w:val="4472C4" w:themeColor="accent5" w:themeTint="FF" w:themeShade="FF"/>
                <w:sz w:val="20"/>
                <w:szCs w:val="20"/>
              </w:rPr>
              <w:t xml:space="preserve"> ce</w:t>
            </w:r>
            <w:r w:rsidRPr="406EE381" w:rsidR="3E1D6379">
              <w:rPr>
                <w:rFonts w:ascii="Verdana" w:hAnsi="Verdana" w:cs="Calibri" w:cstheme="minorAscii"/>
                <w:i w:val="1"/>
                <w:iCs w:val="1"/>
                <w:color w:val="4472C4" w:themeColor="accent5" w:themeTint="FF" w:themeShade="FF"/>
                <w:sz w:val="20"/>
                <w:szCs w:val="20"/>
              </w:rPr>
              <w:t>s réalisations</w:t>
            </w:r>
            <w:r w:rsidRPr="406EE381" w:rsidR="3148DADE">
              <w:rPr>
                <w:rFonts w:ascii="Verdana" w:hAnsi="Verdana" w:cs="Calibri" w:cstheme="minorAscii"/>
                <w:i w:val="1"/>
                <w:iCs w:val="1"/>
                <w:color w:val="4472C4" w:themeColor="accent5" w:themeTint="FF" w:themeShade="FF"/>
                <w:sz w:val="20"/>
                <w:szCs w:val="20"/>
              </w:rPr>
              <w:t xml:space="preserve"> </w:t>
            </w:r>
            <w:r w:rsidRPr="406EE381" w:rsidR="3D72507C">
              <w:rPr>
                <w:rFonts w:ascii="Verdana" w:hAnsi="Verdana" w:cs="Calibri" w:cstheme="minorAscii"/>
                <w:i w:val="1"/>
                <w:iCs w:val="1"/>
                <w:color w:val="4472C4" w:themeColor="accent5" w:themeTint="FF" w:themeShade="FF"/>
                <w:sz w:val="20"/>
                <w:szCs w:val="20"/>
              </w:rPr>
              <w:t xml:space="preserve">(nom </w:t>
            </w:r>
            <w:r w:rsidRPr="406EE381" w:rsidR="32476BA1">
              <w:rPr>
                <w:rFonts w:ascii="Verdana" w:hAnsi="Verdana" w:cs="Calibri" w:cstheme="minorAscii"/>
                <w:i w:val="1"/>
                <w:iCs w:val="1"/>
                <w:color w:val="4472C4" w:themeColor="accent5" w:themeTint="FF" w:themeShade="FF"/>
                <w:sz w:val="20"/>
                <w:szCs w:val="20"/>
              </w:rPr>
              <w:t>de</w:t>
            </w:r>
            <w:r w:rsidRPr="406EE381" w:rsidR="3D72507C">
              <w:rPr>
                <w:rFonts w:ascii="Verdana" w:hAnsi="Verdana" w:cs="Calibri" w:cstheme="minorAscii"/>
                <w:i w:val="1"/>
                <w:iCs w:val="1"/>
                <w:color w:val="4472C4" w:themeColor="accent5" w:themeTint="FF" w:themeShade="FF"/>
                <w:sz w:val="20"/>
                <w:szCs w:val="20"/>
              </w:rPr>
              <w:t xml:space="preserve"> la</w:t>
            </w:r>
            <w:r w:rsidRPr="406EE381" w:rsidR="32476BA1">
              <w:rPr>
                <w:rFonts w:ascii="Verdana" w:hAnsi="Verdana" w:cs="Calibri" w:cstheme="minorAscii"/>
                <w:i w:val="1"/>
                <w:iCs w:val="1"/>
                <w:color w:val="4472C4" w:themeColor="accent5" w:themeTint="FF" w:themeShade="FF"/>
                <w:sz w:val="20"/>
                <w:szCs w:val="20"/>
              </w:rPr>
              <w:t xml:space="preserve"> société cliente, </w:t>
            </w:r>
            <w:r w:rsidRPr="406EE381" w:rsidR="73A970A1">
              <w:rPr>
                <w:rFonts w:ascii="Verdana" w:hAnsi="Verdana" w:cs="Calibri" w:cstheme="minorAscii"/>
                <w:i w:val="1"/>
                <w:iCs w:val="1"/>
                <w:color w:val="4472C4" w:themeColor="accent5" w:themeTint="FF" w:themeShade="FF"/>
                <w:sz w:val="20"/>
                <w:szCs w:val="20"/>
              </w:rPr>
              <w:t>le détail des activités réalisées</w:t>
            </w:r>
            <w:r w:rsidRPr="406EE381" w:rsidR="1C026169">
              <w:rPr>
                <w:rFonts w:ascii="Verdana" w:hAnsi="Verdana" w:cs="Calibri" w:cstheme="minorAscii"/>
                <w:i w:val="1"/>
                <w:iCs w:val="1"/>
                <w:color w:val="4472C4" w:themeColor="accent5" w:themeTint="FF" w:themeShade="FF"/>
                <w:sz w:val="20"/>
                <w:szCs w:val="20"/>
              </w:rPr>
              <w:t>, l’année de réalisation</w:t>
            </w:r>
            <w:r w:rsidRPr="406EE381" w:rsidR="671F5E2B">
              <w:rPr>
                <w:rFonts w:ascii="Verdana" w:hAnsi="Verdana" w:cs="Calibri" w:cstheme="minorAscii"/>
                <w:i w:val="1"/>
                <w:iCs w:val="1"/>
                <w:color w:val="4472C4" w:themeColor="accent5" w:themeTint="FF" w:themeShade="FF"/>
                <w:sz w:val="20"/>
                <w:szCs w:val="20"/>
              </w:rPr>
              <w:t xml:space="preserve">, </w:t>
            </w:r>
            <w:r w:rsidRPr="406EE381" w:rsidR="7D3D3754">
              <w:rPr>
                <w:rFonts w:ascii="Verdana" w:hAnsi="Verdana" w:cs="Calibri" w:cstheme="minorAscii"/>
                <w:i w:val="1"/>
                <w:iCs w:val="1"/>
                <w:color w:val="4472C4" w:themeColor="accent5" w:themeTint="FF" w:themeShade="FF"/>
                <w:sz w:val="20"/>
                <w:szCs w:val="20"/>
              </w:rPr>
              <w:t xml:space="preserve">un </w:t>
            </w:r>
            <w:r w:rsidRPr="406EE381" w:rsidR="7D3D3754">
              <w:rPr>
                <w:rFonts w:ascii="Verdana" w:hAnsi="Verdana" w:cs="Calibri" w:cstheme="minorAscii"/>
                <w:i w:val="1"/>
                <w:iCs w:val="1"/>
                <w:color w:val="4472C4" w:themeColor="accent5" w:themeTint="FF" w:themeShade="FF"/>
                <w:sz w:val="20"/>
                <w:szCs w:val="20"/>
              </w:rPr>
              <w:t xml:space="preserve">contact local à l’entreprise </w:t>
            </w:r>
            <w:r w:rsidRPr="406EE381" w:rsidR="40CF4687">
              <w:rPr>
                <w:rFonts w:ascii="Verdana" w:hAnsi="Verdana" w:cs="Calibri" w:cstheme="minorAscii"/>
                <w:i w:val="1"/>
                <w:iCs w:val="1"/>
                <w:color w:val="4472C4" w:themeColor="accent5" w:themeTint="FF" w:themeShade="FF"/>
                <w:sz w:val="20"/>
                <w:szCs w:val="20"/>
              </w:rPr>
              <w:t>le cas échéant</w:t>
            </w:r>
            <w:r w:rsidRPr="406EE381" w:rsidR="671F5E2B">
              <w:rPr>
                <w:rFonts w:ascii="Verdana" w:hAnsi="Verdana" w:cs="Calibri" w:cstheme="minorAscii"/>
                <w:i w:val="1"/>
                <w:iCs w:val="1"/>
                <w:color w:val="4472C4" w:themeColor="accent5" w:themeTint="FF" w:themeShade="FF"/>
                <w:sz w:val="20"/>
                <w:szCs w:val="20"/>
              </w:rPr>
              <w:t>)</w:t>
            </w:r>
            <w:r w:rsidRPr="406EE381" w:rsidR="40CF4687">
              <w:rPr>
                <w:rFonts w:ascii="Verdana" w:hAnsi="Verdana" w:cs="Calibri" w:cstheme="minorAscii"/>
                <w:i w:val="1"/>
                <w:iCs w:val="1"/>
                <w:color w:val="4472C4" w:themeColor="accent5" w:themeTint="FF" w:themeShade="FF"/>
                <w:sz w:val="20"/>
                <w:szCs w:val="20"/>
              </w:rPr>
              <w:t>.</w:t>
            </w:r>
          </w:p>
        </w:tc>
      </w:tr>
      <w:tr w:rsidR="00BD0539" w:rsidTr="1CB671EB" w14:paraId="34B58959" w14:textId="77777777">
        <w:trPr>
          <w:trHeight w:val="735"/>
        </w:trPr>
        <w:tc>
          <w:tcPr>
            <w:tcW w:w="14596" w:type="dxa"/>
            <w:gridSpan w:val="2"/>
            <w:shd w:val="clear" w:color="auto" w:fill="E2EFD9" w:themeFill="accent6" w:themeFillTint="33"/>
            <w:tcMar/>
          </w:tcPr>
          <w:p w:rsidRPr="00F64291" w:rsidR="00BD0539" w:rsidP="0002735D" w:rsidRDefault="0002735D" w14:paraId="21AE3F0D" w14:textId="25A42802">
            <w:pPr>
              <w:rPr>
                <w:rFonts w:ascii="Verdana" w:hAnsi="Verdana"/>
                <w:sz w:val="28"/>
                <w:szCs w:val="28"/>
              </w:rPr>
            </w:pPr>
            <w:r w:rsidRPr="1CB671EB" w:rsidR="0002735D">
              <w:rPr>
                <w:rFonts w:ascii="Verdana" w:hAnsi="Verdana"/>
                <w:sz w:val="28"/>
                <w:szCs w:val="28"/>
              </w:rPr>
              <w:t>2</w:t>
            </w:r>
            <w:r w:rsidRPr="1CB671EB" w:rsidR="00E271A8">
              <w:rPr>
                <w:rFonts w:ascii="Verdana" w:hAnsi="Verdana"/>
                <w:sz w:val="28"/>
                <w:szCs w:val="28"/>
              </w:rPr>
              <w:t xml:space="preserve"> </w:t>
            </w:r>
            <w:r w:rsidRPr="1CB671EB" w:rsidR="0002735D">
              <w:rPr>
                <w:rFonts w:ascii="Verdana" w:hAnsi="Verdana"/>
                <w:sz w:val="28"/>
                <w:szCs w:val="28"/>
              </w:rPr>
              <w:t>-</w:t>
            </w:r>
            <w:r w:rsidRPr="1CB671EB" w:rsidR="00E271A8">
              <w:rPr>
                <w:rFonts w:ascii="Verdana" w:hAnsi="Verdana"/>
                <w:sz w:val="28"/>
                <w:szCs w:val="28"/>
              </w:rPr>
              <w:t xml:space="preserve"> </w:t>
            </w:r>
            <w:r w:rsidRPr="1CB671EB" w:rsidR="00C32806">
              <w:rPr>
                <w:rFonts w:ascii="Verdana" w:hAnsi="Verdana"/>
                <w:sz w:val="28"/>
                <w:szCs w:val="28"/>
              </w:rPr>
              <w:t>Méthodologie et organisation proposées pour la réalisation</w:t>
            </w:r>
            <w:r w:rsidRPr="1CB671EB" w:rsidR="008C1762">
              <w:rPr>
                <w:rFonts w:ascii="Verdana" w:hAnsi="Verdana"/>
                <w:sz w:val="28"/>
                <w:szCs w:val="28"/>
              </w:rPr>
              <w:t xml:space="preserve"> et le suivi</w:t>
            </w:r>
            <w:r w:rsidRPr="1CB671EB" w:rsidR="00C32806">
              <w:rPr>
                <w:rFonts w:ascii="Verdana" w:hAnsi="Verdana"/>
                <w:sz w:val="28"/>
                <w:szCs w:val="28"/>
              </w:rPr>
              <w:t xml:space="preserve"> des prestations</w:t>
            </w:r>
            <w:r w:rsidRPr="1CB671EB" w:rsidR="00567E00">
              <w:rPr>
                <w:rFonts w:ascii="Verdana" w:hAnsi="Verdana"/>
                <w:sz w:val="28"/>
                <w:szCs w:val="28"/>
              </w:rPr>
              <w:t xml:space="preserve"> </w:t>
            </w:r>
            <w:r w:rsidRPr="1CB671EB" w:rsidR="00E85382">
              <w:rPr>
                <w:rFonts w:ascii="Verdana" w:hAnsi="Verdana"/>
                <w:sz w:val="28"/>
                <w:szCs w:val="28"/>
              </w:rPr>
              <w:t>(</w:t>
            </w:r>
            <w:r w:rsidRPr="1CB671EB" w:rsidR="1C76C429">
              <w:rPr>
                <w:rFonts w:ascii="Verdana" w:hAnsi="Verdana"/>
                <w:sz w:val="28"/>
                <w:szCs w:val="28"/>
              </w:rPr>
              <w:t>25</w:t>
            </w:r>
            <w:r w:rsidRPr="1CB671EB" w:rsidR="00E85382">
              <w:rPr>
                <w:rFonts w:ascii="Verdana" w:hAnsi="Verdana"/>
                <w:sz w:val="28"/>
                <w:szCs w:val="28"/>
              </w:rPr>
              <w:t xml:space="preserve"> points)</w:t>
            </w:r>
          </w:p>
        </w:tc>
      </w:tr>
      <w:tr w:rsidRPr="00110A42" w:rsidR="00110A42" w:rsidTr="1CB671EB" w14:paraId="63A78FDA" w14:textId="77777777">
        <w:tc>
          <w:tcPr>
            <w:tcW w:w="14596" w:type="dxa"/>
            <w:gridSpan w:val="2"/>
            <w:shd w:val="clear" w:color="auto" w:fill="AEAAAA" w:themeFill="background2" w:themeFillShade="BF"/>
            <w:tcMar/>
          </w:tcPr>
          <w:p w:rsidRPr="00110A42" w:rsidR="00110A42" w:rsidRDefault="00110A42" w14:paraId="60421EE1" w14:textId="743DFCAD">
            <w:r w:rsidRPr="117F94D5">
              <w:rPr>
                <w:rFonts w:ascii="Verdana" w:hAnsi="Verdana"/>
                <w:b/>
                <w:bCs/>
              </w:rPr>
              <w:t>Moyens humains</w:t>
            </w:r>
            <w:r w:rsidRPr="117F94D5" w:rsidR="50C45E89">
              <w:rPr>
                <w:rFonts w:ascii="Verdana" w:hAnsi="Verdana"/>
                <w:b/>
                <w:bCs/>
              </w:rPr>
              <w:t xml:space="preserve"> et </w:t>
            </w:r>
            <w:r w:rsidRPr="00F64291" w:rsidR="50C45E89">
              <w:rPr>
                <w:rFonts w:ascii="Verdana" w:hAnsi="Verdana"/>
                <w:b/>
                <w:bCs/>
              </w:rPr>
              <w:t>matériels</w:t>
            </w:r>
          </w:p>
        </w:tc>
      </w:tr>
      <w:tr w:rsidR="00BD0539" w:rsidTr="1CB671EB" w14:paraId="3EA9B2C6" w14:textId="77777777">
        <w:tc>
          <w:tcPr>
            <w:tcW w:w="5382" w:type="dxa"/>
            <w:tcMar/>
          </w:tcPr>
          <w:p w:rsidRPr="005714E4" w:rsidR="00BD0539" w:rsidP="1CB671EB" w:rsidRDefault="006E7C13" w14:paraId="77C23C88" w14:textId="47CEF8EC">
            <w:pPr>
              <w:pStyle w:val="Normal"/>
              <w:rPr>
                <w:rFonts w:ascii="Verdana" w:hAnsi="Verdana"/>
                <w:b w:val="1"/>
                <w:bCs w:val="1"/>
                <w:sz w:val="20"/>
                <w:szCs w:val="20"/>
              </w:rPr>
            </w:pPr>
            <w:r w:rsidRPr="1CB671EB" w:rsidR="006E7C13">
              <w:rPr>
                <w:rFonts w:ascii="Verdana" w:hAnsi="Verdana"/>
                <w:b w:val="1"/>
                <w:bCs w:val="1"/>
                <w:sz w:val="20"/>
                <w:szCs w:val="20"/>
              </w:rPr>
              <w:t>Gestion des prestations</w:t>
            </w:r>
            <w:r w:rsidRPr="1CB671EB" w:rsidR="5425CF5D">
              <w:rPr>
                <w:rFonts w:ascii="Verdana" w:hAnsi="Verdana"/>
                <w:b w:val="1"/>
                <w:bCs w:val="1"/>
                <w:sz w:val="20"/>
                <w:szCs w:val="20"/>
              </w:rPr>
              <w:t xml:space="preserve"> (10 points)</w:t>
            </w:r>
          </w:p>
          <w:p w:rsidR="005714E4" w:rsidP="000733AD" w:rsidRDefault="000C164A" w14:paraId="7BAA71EC" w14:textId="7E48A3A8">
            <w:pPr>
              <w:pStyle w:val="ListParagraph"/>
              <w:numPr>
                <w:ilvl w:val="0"/>
                <w:numId w:val="8"/>
              </w:numPr>
              <w:rPr>
                <w:rFonts w:ascii="Verdana" w:hAnsi="Verdana"/>
                <w:sz w:val="20"/>
                <w:szCs w:val="20"/>
              </w:rPr>
            </w:pPr>
            <w:r>
              <w:rPr>
                <w:rFonts w:ascii="Verdana" w:hAnsi="Verdana"/>
                <w:sz w:val="20"/>
                <w:szCs w:val="20"/>
              </w:rPr>
              <w:t>Assistance téléphonique</w:t>
            </w:r>
          </w:p>
          <w:p w:rsidR="000733AD" w:rsidP="000733AD" w:rsidRDefault="00BA0563" w14:paraId="2CF832EF" w14:textId="06D0BC87">
            <w:pPr>
              <w:pStyle w:val="ListParagraph"/>
              <w:numPr>
                <w:ilvl w:val="0"/>
                <w:numId w:val="8"/>
              </w:numPr>
              <w:rPr>
                <w:rFonts w:ascii="Verdana" w:hAnsi="Verdana"/>
                <w:sz w:val="20"/>
                <w:szCs w:val="20"/>
              </w:rPr>
            </w:pPr>
            <w:r>
              <w:rPr>
                <w:rFonts w:ascii="Verdana" w:hAnsi="Verdana"/>
                <w:sz w:val="20"/>
                <w:szCs w:val="20"/>
              </w:rPr>
              <w:t>Maintenance préventive</w:t>
            </w:r>
          </w:p>
          <w:p w:rsidR="000733AD" w:rsidP="000733AD" w:rsidRDefault="00BA0563" w14:paraId="4C4D6AA6" w14:textId="52363BE3">
            <w:pPr>
              <w:pStyle w:val="ListParagraph"/>
              <w:numPr>
                <w:ilvl w:val="0"/>
                <w:numId w:val="8"/>
              </w:numPr>
              <w:rPr>
                <w:rFonts w:ascii="Verdana" w:hAnsi="Verdana"/>
                <w:sz w:val="20"/>
                <w:szCs w:val="20"/>
              </w:rPr>
            </w:pPr>
            <w:r>
              <w:rPr>
                <w:rFonts w:ascii="Verdana" w:hAnsi="Verdana"/>
                <w:sz w:val="20"/>
                <w:szCs w:val="20"/>
              </w:rPr>
              <w:t>Etc …</w:t>
            </w:r>
          </w:p>
          <w:p w:rsidRPr="00BA0563" w:rsidR="000733AD" w:rsidP="00BA0563" w:rsidRDefault="000733AD" w14:paraId="308A6201" w14:textId="6B4E5287">
            <w:pPr>
              <w:ind w:left="360"/>
              <w:rPr>
                <w:rFonts w:ascii="Verdana" w:hAnsi="Verdana"/>
                <w:sz w:val="20"/>
                <w:szCs w:val="20"/>
              </w:rPr>
            </w:pPr>
          </w:p>
        </w:tc>
        <w:tc>
          <w:tcPr>
            <w:tcW w:w="9214" w:type="dxa"/>
            <w:tcMar/>
          </w:tcPr>
          <w:p w:rsidR="00BD0539" w:rsidRDefault="00F62FB7" w14:paraId="47DE8539" w14:textId="3F9F0E09">
            <w:r>
              <w:rPr>
                <w:rFonts w:ascii="Verdana" w:hAnsi="Verdana" w:cstheme="minorHAnsi"/>
                <w:i/>
                <w:iCs/>
                <w:color w:val="4472C4" w:themeColor="accent5"/>
                <w:sz w:val="20"/>
                <w:szCs w:val="20"/>
              </w:rPr>
              <w:t>Le sou</w:t>
            </w:r>
            <w:r w:rsidR="001B247D">
              <w:rPr>
                <w:rFonts w:ascii="Verdana" w:hAnsi="Verdana" w:cstheme="minorHAnsi"/>
                <w:i/>
                <w:iCs/>
                <w:color w:val="4472C4" w:themeColor="accent5"/>
                <w:sz w:val="20"/>
                <w:szCs w:val="20"/>
              </w:rPr>
              <w:t xml:space="preserve">missionnaire décrira </w:t>
            </w:r>
            <w:r w:rsidRPr="00F62FB7" w:rsidR="006E7C13">
              <w:rPr>
                <w:rFonts w:ascii="Verdana" w:hAnsi="Verdana" w:cstheme="minorHAnsi"/>
                <w:i/>
                <w:iCs/>
                <w:color w:val="4472C4" w:themeColor="accent5"/>
                <w:sz w:val="20"/>
                <w:szCs w:val="20"/>
              </w:rPr>
              <w:t>l’organisation (compétences</w:t>
            </w:r>
            <w:r w:rsidR="001B247D">
              <w:rPr>
                <w:rFonts w:ascii="Verdana" w:hAnsi="Verdana" w:cstheme="minorHAnsi"/>
                <w:i/>
                <w:iCs/>
                <w:color w:val="4472C4" w:themeColor="accent5"/>
                <w:sz w:val="20"/>
                <w:szCs w:val="20"/>
              </w:rPr>
              <w:t xml:space="preserve">, </w:t>
            </w:r>
            <w:r w:rsidRPr="00F62FB7" w:rsidR="006E7C13">
              <w:rPr>
                <w:rFonts w:ascii="Verdana" w:hAnsi="Verdana" w:cstheme="minorHAnsi"/>
                <w:i/>
                <w:iCs/>
                <w:color w:val="4472C4" w:themeColor="accent5"/>
                <w:sz w:val="20"/>
                <w:szCs w:val="20"/>
              </w:rPr>
              <w:t>processus, organisation des tâches</w:t>
            </w:r>
            <w:r w:rsidR="001B247D">
              <w:rPr>
                <w:rFonts w:ascii="Verdana" w:hAnsi="Verdana" w:cstheme="minorHAnsi"/>
                <w:i/>
                <w:iCs/>
                <w:color w:val="4472C4" w:themeColor="accent5"/>
                <w:sz w:val="20"/>
                <w:szCs w:val="20"/>
              </w:rPr>
              <w:t>)</w:t>
            </w:r>
            <w:r w:rsidRPr="00F62FB7" w:rsidR="006E7C13">
              <w:rPr>
                <w:rFonts w:ascii="Verdana" w:hAnsi="Verdana" w:cstheme="minorHAnsi"/>
                <w:i/>
                <w:iCs/>
                <w:color w:val="4472C4" w:themeColor="accent5"/>
                <w:sz w:val="20"/>
                <w:szCs w:val="20"/>
              </w:rPr>
              <w:t xml:space="preserve"> et des moyens matériels </w:t>
            </w:r>
            <w:r w:rsidR="00482682">
              <w:rPr>
                <w:rFonts w:ascii="Verdana" w:hAnsi="Verdana" w:cstheme="minorHAnsi"/>
                <w:i/>
                <w:iCs/>
                <w:color w:val="4472C4" w:themeColor="accent5"/>
                <w:sz w:val="20"/>
                <w:szCs w:val="20"/>
              </w:rPr>
              <w:t>mise en œuvre pour réaliser chacune des prestations</w:t>
            </w:r>
            <w:r w:rsidRPr="00F62FB7" w:rsidR="006E7C13">
              <w:rPr>
                <w:rFonts w:ascii="Verdana" w:hAnsi="Verdana" w:cstheme="minorHAnsi"/>
                <w:i/>
                <w:iCs/>
                <w:color w:val="4472C4" w:themeColor="accent5"/>
                <w:sz w:val="20"/>
                <w:szCs w:val="20"/>
              </w:rPr>
              <w:t xml:space="preserve"> décrites dans le CCTP</w:t>
            </w:r>
            <w:r w:rsidRPr="00C86348" w:rsidR="006E7C13">
              <w:rPr>
                <w:rFonts w:ascii="Verdana" w:hAnsi="Verdana" w:cstheme="minorHAnsi"/>
                <w:i/>
                <w:iCs/>
                <w:color w:val="4472C4" w:themeColor="accent5"/>
                <w:sz w:val="20"/>
                <w:szCs w:val="20"/>
              </w:rPr>
              <w:t> </w:t>
            </w:r>
            <w:r w:rsidRPr="00C86348" w:rsidR="00F03EE1">
              <w:rPr>
                <w:rFonts w:ascii="Verdana" w:hAnsi="Verdana" w:cstheme="minorHAnsi"/>
                <w:i/>
                <w:iCs/>
                <w:color w:val="4472C4" w:themeColor="accent5"/>
                <w:sz w:val="20"/>
                <w:szCs w:val="20"/>
              </w:rPr>
              <w:t>(hors suivi cf infra)</w:t>
            </w:r>
          </w:p>
        </w:tc>
      </w:tr>
      <w:tr w:rsidR="00BD0539" w:rsidTr="1CB671EB" w14:paraId="7C2C2C13" w14:textId="77777777">
        <w:trPr>
          <w:trHeight w:val="1540"/>
        </w:trPr>
        <w:tc>
          <w:tcPr>
            <w:tcW w:w="5382" w:type="dxa"/>
            <w:tcMar/>
          </w:tcPr>
          <w:p w:rsidRPr="005714E4" w:rsidR="00BD0539" w:rsidP="1CB671EB" w:rsidRDefault="005714E4" w14:paraId="020F720E" w14:textId="01149A4D">
            <w:pPr>
              <w:pStyle w:val="Normal"/>
              <w:rPr>
                <w:rFonts w:ascii="Verdana" w:hAnsi="Verdana"/>
                <w:b w:val="1"/>
                <w:bCs w:val="1"/>
                <w:sz w:val="20"/>
                <w:szCs w:val="20"/>
              </w:rPr>
            </w:pPr>
            <w:r w:rsidRPr="1CB671EB" w:rsidR="005714E4">
              <w:rPr>
                <w:rFonts w:ascii="Verdana" w:hAnsi="Verdana"/>
                <w:b w:val="1"/>
                <w:bCs w:val="1"/>
                <w:sz w:val="20"/>
                <w:szCs w:val="20"/>
              </w:rPr>
              <w:t xml:space="preserve">Gestion des </w:t>
            </w:r>
            <w:r w:rsidRPr="1CB671EB" w:rsidR="0010788C">
              <w:rPr>
                <w:rFonts w:ascii="Verdana" w:hAnsi="Verdana"/>
                <w:b w:val="1"/>
                <w:bCs w:val="1"/>
                <w:sz w:val="20"/>
                <w:szCs w:val="20"/>
              </w:rPr>
              <w:t>compétences</w:t>
            </w:r>
            <w:r w:rsidRPr="1CB671EB" w:rsidR="005714E4">
              <w:rPr>
                <w:rFonts w:ascii="Verdana" w:hAnsi="Verdana"/>
                <w:b w:val="1"/>
                <w:bCs w:val="1"/>
                <w:sz w:val="20"/>
                <w:szCs w:val="20"/>
              </w:rPr>
              <w:t> </w:t>
            </w:r>
            <w:r w:rsidRPr="1CB671EB" w:rsidR="082FB09E">
              <w:rPr>
                <w:rFonts w:ascii="Verdana" w:hAnsi="Verdana"/>
                <w:b w:val="1"/>
                <w:bCs w:val="1"/>
                <w:sz w:val="20"/>
                <w:szCs w:val="20"/>
              </w:rPr>
              <w:t xml:space="preserve"> (</w:t>
            </w:r>
            <w:r w:rsidRPr="1CB671EB" w:rsidR="5BB40582">
              <w:rPr>
                <w:rFonts w:ascii="Verdana" w:hAnsi="Verdana"/>
                <w:b w:val="1"/>
                <w:bCs w:val="1"/>
                <w:sz w:val="20"/>
                <w:szCs w:val="20"/>
              </w:rPr>
              <w:t>10</w:t>
            </w:r>
            <w:r w:rsidRPr="1CB671EB" w:rsidR="082FB09E">
              <w:rPr>
                <w:rFonts w:ascii="Verdana" w:hAnsi="Verdana"/>
                <w:b w:val="1"/>
                <w:bCs w:val="1"/>
                <w:sz w:val="20"/>
                <w:szCs w:val="20"/>
              </w:rPr>
              <w:t xml:space="preserve"> points)</w:t>
            </w:r>
          </w:p>
          <w:p w:rsidR="005714E4" w:rsidP="005714E4" w:rsidRDefault="005714E4" w14:paraId="56443793" w14:textId="77777777">
            <w:pPr>
              <w:pStyle w:val="ListParagraph"/>
              <w:numPr>
                <w:ilvl w:val="0"/>
                <w:numId w:val="8"/>
              </w:numPr>
              <w:rPr>
                <w:rFonts w:ascii="Verdana" w:hAnsi="Verdana"/>
                <w:sz w:val="20"/>
                <w:szCs w:val="20"/>
              </w:rPr>
            </w:pPr>
            <w:r>
              <w:rPr>
                <w:rFonts w:ascii="Verdana" w:hAnsi="Verdana"/>
                <w:sz w:val="20"/>
                <w:szCs w:val="20"/>
              </w:rPr>
              <w:t>Méthodologie d’acquisition des compétences</w:t>
            </w:r>
          </w:p>
          <w:p w:rsidR="005714E4" w:rsidP="005714E4" w:rsidRDefault="005714E4" w14:paraId="3903EC99" w14:textId="77777777">
            <w:pPr>
              <w:pStyle w:val="ListParagraph"/>
              <w:numPr>
                <w:ilvl w:val="0"/>
                <w:numId w:val="8"/>
              </w:numPr>
              <w:rPr>
                <w:rFonts w:ascii="Verdana" w:hAnsi="Verdana"/>
                <w:sz w:val="20"/>
                <w:szCs w:val="20"/>
              </w:rPr>
            </w:pPr>
            <w:r>
              <w:rPr>
                <w:rFonts w:ascii="Verdana" w:hAnsi="Verdana"/>
                <w:sz w:val="20"/>
                <w:szCs w:val="20"/>
              </w:rPr>
              <w:t>Méthodologie de maintien des compétences</w:t>
            </w:r>
          </w:p>
          <w:p w:rsidRPr="005714E4" w:rsidR="005714E4" w:rsidP="005714E4" w:rsidRDefault="005714E4" w14:paraId="5DAF8FD5" w14:textId="0C879554">
            <w:pPr>
              <w:pStyle w:val="ListParagraph"/>
              <w:numPr>
                <w:ilvl w:val="0"/>
                <w:numId w:val="8"/>
              </w:numPr>
              <w:rPr>
                <w:rFonts w:ascii="Verdana" w:hAnsi="Verdana"/>
                <w:sz w:val="20"/>
                <w:szCs w:val="20"/>
              </w:rPr>
            </w:pPr>
            <w:r>
              <w:rPr>
                <w:rFonts w:ascii="Verdana" w:hAnsi="Verdana"/>
                <w:sz w:val="20"/>
                <w:szCs w:val="20"/>
              </w:rPr>
              <w:t>Pérennisation des équipes</w:t>
            </w:r>
          </w:p>
        </w:tc>
        <w:tc>
          <w:tcPr>
            <w:tcW w:w="9214" w:type="dxa"/>
            <w:tcMar/>
          </w:tcPr>
          <w:p w:rsidR="00BD0539" w:rsidRDefault="00C755CA" w14:paraId="332DB958" w14:textId="7083EE2B">
            <w:r>
              <w:rPr>
                <w:rFonts w:ascii="Verdana" w:hAnsi="Verdana" w:cstheme="minorHAnsi"/>
                <w:i/>
                <w:iCs/>
                <w:color w:val="4472C4" w:themeColor="accent5"/>
                <w:sz w:val="20"/>
                <w:szCs w:val="20"/>
              </w:rPr>
              <w:t xml:space="preserve">Le soumissionnaire décrira </w:t>
            </w:r>
            <w:r w:rsidRPr="00F62FB7">
              <w:rPr>
                <w:rFonts w:ascii="Verdana" w:hAnsi="Verdana" w:cstheme="minorHAnsi"/>
                <w:i/>
                <w:iCs/>
                <w:color w:val="4472C4" w:themeColor="accent5"/>
                <w:sz w:val="20"/>
                <w:szCs w:val="20"/>
              </w:rPr>
              <w:t xml:space="preserve">l’organisation </w:t>
            </w:r>
            <w:r>
              <w:rPr>
                <w:rFonts w:ascii="Verdana" w:hAnsi="Verdana" w:cstheme="minorHAnsi"/>
                <w:i/>
                <w:iCs/>
                <w:color w:val="4472C4" w:themeColor="accent5"/>
                <w:sz w:val="20"/>
                <w:szCs w:val="20"/>
              </w:rPr>
              <w:t>mise en œuvre pour maintenir les compétences et les effectifs de son organisation (</w:t>
            </w:r>
            <w:r w:rsidR="009B1FEF">
              <w:rPr>
                <w:rFonts w:ascii="Verdana" w:hAnsi="Verdana" w:cstheme="minorHAnsi"/>
                <w:i/>
                <w:iCs/>
                <w:color w:val="4472C4" w:themeColor="accent5"/>
                <w:sz w:val="20"/>
                <w:szCs w:val="20"/>
              </w:rPr>
              <w:t>formation, recrutement, sous-traitance, etc)</w:t>
            </w:r>
            <w:r w:rsidR="00F03EE1">
              <w:rPr>
                <w:rFonts w:ascii="Verdana" w:hAnsi="Verdana" w:cstheme="minorHAnsi"/>
                <w:i/>
                <w:iCs/>
                <w:color w:val="4472C4" w:themeColor="accent5"/>
                <w:sz w:val="20"/>
                <w:szCs w:val="20"/>
              </w:rPr>
              <w:t>.</w:t>
            </w:r>
          </w:p>
        </w:tc>
      </w:tr>
      <w:tr w:rsidR="008C1762" w:rsidTr="1CB671EB" w14:paraId="65C58BDD" w14:textId="77777777">
        <w:trPr>
          <w:trHeight w:val="1540"/>
        </w:trPr>
        <w:tc>
          <w:tcPr>
            <w:tcW w:w="5382" w:type="dxa"/>
            <w:tcMar/>
          </w:tcPr>
          <w:p w:rsidRPr="005714E4" w:rsidR="008C1762" w:rsidP="00CE47DB" w:rsidRDefault="00C86348" w14:paraId="4E6349A7" w14:textId="5416357A">
            <w:pPr>
              <w:rPr>
                <w:rFonts w:ascii="Verdana" w:hAnsi="Verdana"/>
                <w:b w:val="1"/>
                <w:bCs w:val="1"/>
                <w:sz w:val="20"/>
                <w:szCs w:val="20"/>
              </w:rPr>
            </w:pPr>
            <w:r w:rsidRPr="1CB671EB" w:rsidR="00C86348">
              <w:rPr>
                <w:rFonts w:ascii="Verdana" w:hAnsi="Verdana"/>
                <w:b w:val="1"/>
                <w:bCs w:val="1"/>
                <w:sz w:val="20"/>
                <w:szCs w:val="20"/>
              </w:rPr>
              <w:t>Suivi des prestations</w:t>
            </w:r>
            <w:r w:rsidRPr="1CB671EB" w:rsidR="74B4F520">
              <w:rPr>
                <w:rFonts w:ascii="Verdana" w:hAnsi="Verdana"/>
                <w:b w:val="1"/>
                <w:bCs w:val="1"/>
                <w:sz w:val="20"/>
                <w:szCs w:val="20"/>
              </w:rPr>
              <w:t xml:space="preserve"> (5 points)</w:t>
            </w:r>
          </w:p>
        </w:tc>
        <w:tc>
          <w:tcPr>
            <w:tcW w:w="9214" w:type="dxa"/>
            <w:tcMar/>
          </w:tcPr>
          <w:p w:rsidR="008C1762" w:rsidRDefault="00F03EE1" w14:paraId="520D5D6A" w14:textId="40DA9453">
            <w:r>
              <w:rPr>
                <w:rFonts w:ascii="Verdana" w:hAnsi="Verdana" w:cstheme="minorHAnsi"/>
                <w:i/>
                <w:iCs/>
                <w:color w:val="4472C4" w:themeColor="accent5"/>
                <w:sz w:val="20"/>
                <w:szCs w:val="20"/>
              </w:rPr>
              <w:t xml:space="preserve">Le soumissionnaire décrira </w:t>
            </w:r>
            <w:r w:rsidRPr="00F62FB7">
              <w:rPr>
                <w:rFonts w:ascii="Verdana" w:hAnsi="Verdana" w:cstheme="minorHAnsi"/>
                <w:i/>
                <w:iCs/>
                <w:color w:val="4472C4" w:themeColor="accent5"/>
                <w:sz w:val="20"/>
                <w:szCs w:val="20"/>
              </w:rPr>
              <w:t>l’organisation (compétences</w:t>
            </w:r>
            <w:r>
              <w:rPr>
                <w:rFonts w:ascii="Verdana" w:hAnsi="Verdana" w:cstheme="minorHAnsi"/>
                <w:i/>
                <w:iCs/>
                <w:color w:val="4472C4" w:themeColor="accent5"/>
                <w:sz w:val="20"/>
                <w:szCs w:val="20"/>
              </w:rPr>
              <w:t xml:space="preserve">, </w:t>
            </w:r>
            <w:r w:rsidRPr="00F62FB7">
              <w:rPr>
                <w:rFonts w:ascii="Verdana" w:hAnsi="Verdana" w:cstheme="minorHAnsi"/>
                <w:i/>
                <w:iCs/>
                <w:color w:val="4472C4" w:themeColor="accent5"/>
                <w:sz w:val="20"/>
                <w:szCs w:val="20"/>
              </w:rPr>
              <w:t>processus, organisation des tâches</w:t>
            </w:r>
            <w:r>
              <w:rPr>
                <w:rFonts w:ascii="Verdana" w:hAnsi="Verdana" w:cstheme="minorHAnsi"/>
                <w:i/>
                <w:iCs/>
                <w:color w:val="4472C4" w:themeColor="accent5"/>
                <w:sz w:val="20"/>
                <w:szCs w:val="20"/>
              </w:rPr>
              <w:t>)</w:t>
            </w:r>
            <w:r w:rsidRPr="00F62FB7">
              <w:rPr>
                <w:rFonts w:ascii="Verdana" w:hAnsi="Verdana" w:cstheme="minorHAnsi"/>
                <w:i/>
                <w:iCs/>
                <w:color w:val="4472C4" w:themeColor="accent5"/>
                <w:sz w:val="20"/>
                <w:szCs w:val="20"/>
              </w:rPr>
              <w:t xml:space="preserve"> et des moyens matériels </w:t>
            </w:r>
            <w:r>
              <w:rPr>
                <w:rFonts w:ascii="Verdana" w:hAnsi="Verdana" w:cstheme="minorHAnsi"/>
                <w:i/>
                <w:iCs/>
                <w:color w:val="4472C4" w:themeColor="accent5"/>
                <w:sz w:val="20"/>
                <w:szCs w:val="20"/>
              </w:rPr>
              <w:t>mise en œuvre pour réaliser le suivi des prestations</w:t>
            </w:r>
            <w:r w:rsidRPr="00F62FB7">
              <w:rPr>
                <w:rFonts w:ascii="Verdana" w:hAnsi="Verdana" w:cstheme="minorHAnsi"/>
                <w:i/>
                <w:iCs/>
                <w:color w:val="4472C4" w:themeColor="accent5"/>
                <w:sz w:val="20"/>
                <w:szCs w:val="20"/>
              </w:rPr>
              <w:t xml:space="preserve"> décrites dans le CCTP</w:t>
            </w:r>
            <w:r w:rsidRPr="00C86348">
              <w:rPr>
                <w:rFonts w:ascii="Verdana" w:hAnsi="Verdana" w:cstheme="minorHAnsi"/>
                <w:i/>
                <w:iCs/>
                <w:color w:val="4472C4" w:themeColor="accent5"/>
                <w:sz w:val="20"/>
                <w:szCs w:val="20"/>
              </w:rPr>
              <w:t> </w:t>
            </w:r>
            <w:r w:rsidRPr="00C86348" w:rsidR="00A748E3">
              <w:rPr>
                <w:rFonts w:ascii="Verdana" w:hAnsi="Verdana" w:cstheme="minorHAnsi"/>
                <w:i/>
                <w:iCs/>
                <w:color w:val="4472C4" w:themeColor="accent5"/>
                <w:sz w:val="20"/>
                <w:szCs w:val="20"/>
              </w:rPr>
              <w:t>(</w:t>
            </w:r>
            <w:r w:rsidRPr="00C86348" w:rsidR="00C86348">
              <w:rPr>
                <w:rFonts w:ascii="Verdana" w:hAnsi="Verdana" w:cstheme="minorHAnsi"/>
                <w:i/>
                <w:iCs/>
                <w:color w:val="4472C4" w:themeColor="accent5"/>
                <w:sz w:val="20"/>
                <w:szCs w:val="20"/>
              </w:rPr>
              <w:t>suivi courant et réunion périodique)</w:t>
            </w:r>
          </w:p>
        </w:tc>
      </w:tr>
    </w:tbl>
    <w:p w:rsidR="0055279C" w:rsidRDefault="0055279C" w14:paraId="2AB8ABD2" w14:textId="77777777">
      <w:r>
        <w:br w:type="page"/>
      </w:r>
    </w:p>
    <w:p w:rsidR="428C828A" w:rsidP="23417DBC" w:rsidRDefault="428C828A" w14:paraId="4C39BFB7" w14:textId="77C3E217">
      <w:pPr>
        <w:jc w:val="center"/>
        <w:rPr>
          <w:b/>
          <w:bCs/>
          <w:sz w:val="36"/>
          <w:szCs w:val="36"/>
        </w:rPr>
      </w:pPr>
      <w:r w:rsidRPr="23417DBC">
        <w:rPr>
          <w:b/>
          <w:bCs/>
          <w:sz w:val="36"/>
          <w:szCs w:val="36"/>
        </w:rPr>
        <w:t>CRITERE ENVIRONNEMENTAL</w:t>
      </w:r>
    </w:p>
    <w:p w:rsidR="23417DBC" w:rsidRDefault="23417DBC" w14:paraId="6A287362" w14:textId="51A93223"/>
    <w:tbl>
      <w:tblPr>
        <w:tblStyle w:val="TableGrid"/>
        <w:tblW w:w="14596" w:type="dxa"/>
        <w:tblLayout w:type="fixed"/>
        <w:tblLook w:val="04A0" w:firstRow="1" w:lastRow="0" w:firstColumn="1" w:lastColumn="0" w:noHBand="0" w:noVBand="1"/>
      </w:tblPr>
      <w:tblGrid>
        <w:gridCol w:w="5382"/>
        <w:gridCol w:w="9214"/>
      </w:tblGrid>
      <w:tr w:rsidRPr="00A9135C" w:rsidR="00AF2A1D" w:rsidTr="008C1762" w14:paraId="56B98EF3" w14:textId="77777777">
        <w:tc>
          <w:tcPr>
            <w:tcW w:w="14596" w:type="dxa"/>
            <w:gridSpan w:val="2"/>
            <w:shd w:val="clear" w:color="auto" w:fill="C5E0B3" w:themeFill="accent6" w:themeFillTint="66"/>
          </w:tcPr>
          <w:p w:rsidRPr="00DA098C" w:rsidR="00AF2A1D" w:rsidP="00560FB0" w:rsidRDefault="56642A15" w14:paraId="202F6EC7" w14:textId="1542EF2C">
            <w:pPr>
              <w:rPr>
                <w:rFonts w:ascii="Verdana" w:hAnsi="Verdana"/>
                <w:sz w:val="28"/>
                <w:szCs w:val="28"/>
              </w:rPr>
            </w:pPr>
            <w:r w:rsidRPr="00DA098C">
              <w:rPr>
                <w:rFonts w:ascii="Verdana" w:hAnsi="Verdana"/>
                <w:sz w:val="28"/>
                <w:szCs w:val="28"/>
              </w:rPr>
              <w:t>Engagements RSE (</w:t>
            </w:r>
            <w:r w:rsidR="002059FA">
              <w:rPr>
                <w:rFonts w:ascii="Verdana" w:hAnsi="Verdana"/>
                <w:sz w:val="28"/>
                <w:szCs w:val="28"/>
              </w:rPr>
              <w:t>5</w:t>
            </w:r>
            <w:r w:rsidRPr="00DA098C">
              <w:rPr>
                <w:rFonts w:ascii="Verdana" w:hAnsi="Verdana"/>
                <w:sz w:val="28"/>
                <w:szCs w:val="28"/>
              </w:rPr>
              <w:t xml:space="preserve"> points)</w:t>
            </w:r>
          </w:p>
        </w:tc>
      </w:tr>
      <w:tr w:rsidR="00AF2A1D" w:rsidTr="008C1762" w14:paraId="27BF8C80" w14:textId="77777777">
        <w:tc>
          <w:tcPr>
            <w:tcW w:w="5382" w:type="dxa"/>
          </w:tcPr>
          <w:p w:rsidR="00AF2A1D" w:rsidP="00560FB0" w:rsidRDefault="00AF2A1D" w14:paraId="3A4EB05D" w14:textId="77777777">
            <w:pPr>
              <w:rPr>
                <w:rStyle w:val="normaltextrun"/>
                <w:rFonts w:ascii="Verdana" w:hAnsi="Verdana" w:cs="Arial"/>
                <w:b/>
                <w:bCs/>
                <w:color w:val="000000"/>
                <w:sz w:val="20"/>
                <w:szCs w:val="20"/>
                <w:bdr w:val="none" w:color="auto" w:sz="0" w:space="0" w:frame="1"/>
              </w:rPr>
            </w:pPr>
          </w:p>
          <w:p w:rsidR="00AF2A1D" w:rsidP="00560FB0" w:rsidRDefault="0055279C" w14:paraId="298CF2EA" w14:textId="54215E05">
            <w:pPr>
              <w:rPr>
                <w:rStyle w:val="normaltextrun"/>
                <w:rFonts w:ascii="Verdana" w:hAnsi="Verdana" w:cs="Arial"/>
                <w:b/>
                <w:bCs/>
                <w:color w:val="000000"/>
                <w:sz w:val="20"/>
                <w:szCs w:val="20"/>
                <w:bdr w:val="none" w:color="auto" w:sz="0" w:space="0" w:frame="1"/>
              </w:rPr>
            </w:pPr>
            <w:r>
              <w:rPr>
                <w:rStyle w:val="normaltextrun"/>
                <w:rFonts w:ascii="Verdana" w:hAnsi="Verdana" w:cs="Arial"/>
                <w:b/>
                <w:bCs/>
                <w:color w:val="000000"/>
                <w:sz w:val="20"/>
                <w:szCs w:val="20"/>
                <w:bdr w:val="none" w:color="auto" w:sz="0" w:space="0" w:frame="1"/>
              </w:rPr>
              <w:t>Description des engagements RSE du soumissionnaire</w:t>
            </w:r>
          </w:p>
          <w:p w:rsidR="0055279C" w:rsidP="00560FB0" w:rsidRDefault="0055279C" w14:paraId="48484BFA" w14:textId="77777777">
            <w:pPr>
              <w:rPr>
                <w:rStyle w:val="normaltextrun"/>
                <w:rFonts w:ascii="Verdana" w:hAnsi="Verdana" w:cs="Arial"/>
                <w:b/>
                <w:bCs/>
                <w:color w:val="000000"/>
                <w:sz w:val="20"/>
                <w:szCs w:val="20"/>
                <w:bdr w:val="none" w:color="auto" w:sz="0" w:space="0" w:frame="1"/>
              </w:rPr>
            </w:pPr>
          </w:p>
          <w:p w:rsidR="0055279C" w:rsidP="00560FB0" w:rsidRDefault="0055279C" w14:paraId="0918DBF3" w14:textId="77777777">
            <w:pPr>
              <w:rPr>
                <w:rStyle w:val="normaltextrun"/>
                <w:rFonts w:ascii="Verdana" w:hAnsi="Verdana" w:cs="Arial"/>
                <w:b/>
                <w:bCs/>
                <w:color w:val="000000"/>
                <w:sz w:val="20"/>
                <w:szCs w:val="20"/>
                <w:bdr w:val="none" w:color="auto" w:sz="0" w:space="0" w:frame="1"/>
              </w:rPr>
            </w:pPr>
          </w:p>
          <w:p w:rsidRPr="005506A0" w:rsidR="00AF2A1D" w:rsidP="00560FB0" w:rsidRDefault="00AF2A1D" w14:paraId="1F4FCC75" w14:textId="77777777">
            <w:pPr>
              <w:rPr>
                <w:rFonts w:ascii="Verdana" w:hAnsi="Verdana"/>
                <w:sz w:val="20"/>
                <w:szCs w:val="20"/>
              </w:rPr>
            </w:pPr>
          </w:p>
        </w:tc>
        <w:tc>
          <w:tcPr>
            <w:tcW w:w="9214" w:type="dxa"/>
          </w:tcPr>
          <w:p w:rsidR="00AF2A1D" w:rsidP="00560FB0" w:rsidRDefault="00AF2A1D" w14:paraId="536368FD" w14:textId="77777777"/>
        </w:tc>
      </w:tr>
    </w:tbl>
    <w:p w:rsidR="00BD0539" w:rsidRDefault="00BD0539" w14:paraId="24C2A7C5" w14:textId="77777777"/>
    <w:sectPr w:rsidR="00BD0539">
      <w:footerReference w:type="first" r:id="rId15"/>
      <w:pgSz w:w="16838" w:h="11906" w:orient="landscape"/>
      <w:pgMar w:top="1417" w:right="1417" w:bottom="1417" w:left="1417" w:header="708" w:footer="708" w:gutter="0"/>
      <w:cols w:space="720"/>
      <w:formProt w:val="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186B" w:rsidRDefault="007F186B" w14:paraId="3AE34CD2" w14:textId="77777777">
      <w:r>
        <w:separator/>
      </w:r>
    </w:p>
  </w:endnote>
  <w:endnote w:type="continuationSeparator" w:id="0">
    <w:p w:rsidR="007F186B" w:rsidRDefault="007F186B" w14:paraId="4B049B07" w14:textId="77777777">
      <w:r>
        <w:continuationSeparator/>
      </w:r>
    </w:p>
  </w:endnote>
  <w:endnote w:type="continuationNotice" w:id="1">
    <w:p w:rsidR="007F186B" w:rsidRDefault="007F186B" w14:paraId="6FA3D5E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D0539" w:rsidRDefault="00E85382" w14:paraId="6A2E6F1A" w14:textId="77777777">
    <w:pPr>
      <w:pStyle w:val="Footer"/>
      <w:rPr>
        <w:rFonts w:ascii="Verdana" w:hAnsi="Verdana"/>
        <w:sz w:val="20"/>
        <w:szCs w:val="20"/>
      </w:rPr>
    </w:pPr>
    <w:r>
      <w:rPr>
        <w:rFonts w:ascii="Verdana" w:hAnsi="Verdana"/>
        <w:sz w:val="20"/>
        <w:szCs w:val="20"/>
      </w:rPr>
      <w:tab/>
    </w:r>
    <w:r>
      <w:rPr>
        <w:rFonts w:ascii="Verdana" w:hAnsi="Verdana"/>
        <w:sz w:val="20"/>
        <w:szCs w:val="20"/>
      </w:rPr>
      <w:t>24MC0033AOO</w:t>
    </w:r>
    <w:r>
      <w:rPr>
        <w:rFonts w:ascii="Verdana" w:hAnsi="Verdana"/>
        <w:sz w:val="20"/>
        <w:szCs w:val="20"/>
      </w:rPr>
      <w:tab/>
    </w:r>
    <w:r>
      <w:rPr>
        <w:rFonts w:ascii="Verdana" w:hAnsi="Verdana"/>
        <w:sz w:val="20"/>
        <w:szCs w:val="20"/>
      </w:rPr>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186B" w:rsidRDefault="007F186B" w14:paraId="7BC5B3C1" w14:textId="77777777">
      <w:r>
        <w:separator/>
      </w:r>
    </w:p>
  </w:footnote>
  <w:footnote w:type="continuationSeparator" w:id="0">
    <w:p w:rsidR="007F186B" w:rsidRDefault="007F186B" w14:paraId="641AEC65" w14:textId="77777777">
      <w:r>
        <w:continuationSeparator/>
      </w:r>
    </w:p>
  </w:footnote>
  <w:footnote w:type="continuationNotice" w:id="1">
    <w:p w:rsidR="007F186B" w:rsidRDefault="007F186B" w14:paraId="2971E6D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hint="default" w:ascii="Verdana" w:hAnsi="Verdan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61F0427"/>
    <w:multiLevelType w:val="multilevel"/>
    <w:tmpl w:val="C9BCBBF0"/>
    <w:lvl w:ilvl="0">
      <w:start w:val="1"/>
      <w:numFmt w:val="decimal"/>
      <w:lvlText w:val="%1-"/>
      <w:lvlJc w:val="left"/>
      <w:pPr>
        <w:tabs>
          <w:tab w:val="num" w:pos="66"/>
        </w:tabs>
        <w:ind w:left="1146"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08F6C34"/>
    <w:multiLevelType w:val="hybridMultilevel"/>
    <w:tmpl w:val="02C0EB40"/>
    <w:lvl w:ilvl="0" w:tplc="087C0214">
      <w:start w:val="2"/>
      <w:numFmt w:val="bullet"/>
      <w:lvlText w:val="-"/>
      <w:lvlJc w:val="left"/>
      <w:pPr>
        <w:ind w:left="720" w:hanging="360"/>
      </w:pPr>
      <w:rPr>
        <w:rFonts w:hint="default" w:ascii="Verdana" w:hAnsi="Verdana"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4CC439BD"/>
    <w:multiLevelType w:val="multilevel"/>
    <w:tmpl w:val="85825714"/>
    <w:lvl w:ilvl="0">
      <w:start w:val="2"/>
      <w:numFmt w:val="bullet"/>
      <w:lvlText w:val="-"/>
      <w:lvlJc w:val="left"/>
      <w:pPr>
        <w:tabs>
          <w:tab w:val="num" w:pos="0"/>
        </w:tabs>
        <w:ind w:left="720" w:hanging="360"/>
      </w:pPr>
      <w:rPr>
        <w:rFonts w:hint="default" w:ascii="Verdana" w:hAnsi="Verdana" w:cstheme="minorHAnsi"/>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5"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67D0DBA"/>
    <w:multiLevelType w:val="hybridMultilevel"/>
    <w:tmpl w:val="C360E102"/>
    <w:lvl w:ilvl="0" w:tplc="2488D32C">
      <w:start w:val="2"/>
      <w:numFmt w:val="bullet"/>
      <w:lvlText w:val="-"/>
      <w:lvlJc w:val="left"/>
      <w:pPr>
        <w:ind w:left="720" w:hanging="360"/>
      </w:pPr>
      <w:rPr>
        <w:rFonts w:hint="default" w:ascii="Times New Roman" w:hAnsi="Times New Roman" w:eastAsia="Times New Roman" w:cs="Times New Roman"/>
        <w:color w:val="000000"/>
        <w:sz w:val="2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38477822">
    <w:abstractNumId w:val="7"/>
  </w:num>
  <w:num w:numId="2" w16cid:durableId="905190391">
    <w:abstractNumId w:val="4"/>
  </w:num>
  <w:num w:numId="3" w16cid:durableId="99878861">
    <w:abstractNumId w:val="8"/>
  </w:num>
  <w:num w:numId="4" w16cid:durableId="915750715">
    <w:abstractNumId w:val="5"/>
  </w:num>
  <w:num w:numId="5" w16cid:durableId="1722746125">
    <w:abstractNumId w:val="1"/>
  </w:num>
  <w:num w:numId="6" w16cid:durableId="584069319">
    <w:abstractNumId w:val="0"/>
  </w:num>
  <w:num w:numId="7" w16cid:durableId="1030033462">
    <w:abstractNumId w:val="6"/>
  </w:num>
  <w:num w:numId="8" w16cid:durableId="716516548">
    <w:abstractNumId w:val="3"/>
  </w:num>
  <w:num w:numId="9" w16cid:durableId="1761829070">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doNotDisplayPageBoundaries/>
  <w:trackRevisions w:val="false"/>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169B6"/>
    <w:rsid w:val="00020DB6"/>
    <w:rsid w:val="00026459"/>
    <w:rsid w:val="0002735D"/>
    <w:rsid w:val="000417B9"/>
    <w:rsid w:val="00047578"/>
    <w:rsid w:val="00064A44"/>
    <w:rsid w:val="00067667"/>
    <w:rsid w:val="00072F6D"/>
    <w:rsid w:val="000733AD"/>
    <w:rsid w:val="000A5B24"/>
    <w:rsid w:val="000A7B2E"/>
    <w:rsid w:val="000B251C"/>
    <w:rsid w:val="000C164A"/>
    <w:rsid w:val="000C763E"/>
    <w:rsid w:val="000D56AE"/>
    <w:rsid w:val="001022FA"/>
    <w:rsid w:val="0010788C"/>
    <w:rsid w:val="00110A42"/>
    <w:rsid w:val="00122223"/>
    <w:rsid w:val="00134764"/>
    <w:rsid w:val="00135E27"/>
    <w:rsid w:val="0014214E"/>
    <w:rsid w:val="00150D47"/>
    <w:rsid w:val="00176ACA"/>
    <w:rsid w:val="00190076"/>
    <w:rsid w:val="0019078B"/>
    <w:rsid w:val="001A7B56"/>
    <w:rsid w:val="001B247D"/>
    <w:rsid w:val="001B311F"/>
    <w:rsid w:val="001B3B80"/>
    <w:rsid w:val="001E08FD"/>
    <w:rsid w:val="001E54B8"/>
    <w:rsid w:val="001F2457"/>
    <w:rsid w:val="001F4FA9"/>
    <w:rsid w:val="00202E2E"/>
    <w:rsid w:val="002059FA"/>
    <w:rsid w:val="00211EC7"/>
    <w:rsid w:val="002231CE"/>
    <w:rsid w:val="002342C2"/>
    <w:rsid w:val="00255E3E"/>
    <w:rsid w:val="0026391E"/>
    <w:rsid w:val="002776FE"/>
    <w:rsid w:val="00290698"/>
    <w:rsid w:val="002C6E9E"/>
    <w:rsid w:val="002E1845"/>
    <w:rsid w:val="002E6203"/>
    <w:rsid w:val="002E6CB3"/>
    <w:rsid w:val="002F1475"/>
    <w:rsid w:val="002F47D0"/>
    <w:rsid w:val="003079CD"/>
    <w:rsid w:val="0031147D"/>
    <w:rsid w:val="003232BF"/>
    <w:rsid w:val="003248C8"/>
    <w:rsid w:val="00350574"/>
    <w:rsid w:val="00353EC4"/>
    <w:rsid w:val="00356A42"/>
    <w:rsid w:val="00360E49"/>
    <w:rsid w:val="003668D6"/>
    <w:rsid w:val="00372056"/>
    <w:rsid w:val="003D3201"/>
    <w:rsid w:val="003F4581"/>
    <w:rsid w:val="00441DDA"/>
    <w:rsid w:val="00442D1A"/>
    <w:rsid w:val="00445B7D"/>
    <w:rsid w:val="00450D87"/>
    <w:rsid w:val="00454421"/>
    <w:rsid w:val="0045505D"/>
    <w:rsid w:val="00482682"/>
    <w:rsid w:val="00497202"/>
    <w:rsid w:val="004A1A8C"/>
    <w:rsid w:val="004A586B"/>
    <w:rsid w:val="004B27EF"/>
    <w:rsid w:val="004B52ED"/>
    <w:rsid w:val="004B6ACD"/>
    <w:rsid w:val="004D3285"/>
    <w:rsid w:val="00502C0F"/>
    <w:rsid w:val="00502DFE"/>
    <w:rsid w:val="00503542"/>
    <w:rsid w:val="0050427F"/>
    <w:rsid w:val="0052547F"/>
    <w:rsid w:val="00533CA2"/>
    <w:rsid w:val="005506A0"/>
    <w:rsid w:val="0055279C"/>
    <w:rsid w:val="00554615"/>
    <w:rsid w:val="00560FB0"/>
    <w:rsid w:val="00566256"/>
    <w:rsid w:val="0056638F"/>
    <w:rsid w:val="00567E00"/>
    <w:rsid w:val="005714E4"/>
    <w:rsid w:val="00571FC3"/>
    <w:rsid w:val="00577684"/>
    <w:rsid w:val="005936A1"/>
    <w:rsid w:val="0059485D"/>
    <w:rsid w:val="005A6BC4"/>
    <w:rsid w:val="005B2F11"/>
    <w:rsid w:val="005B6794"/>
    <w:rsid w:val="005D0D90"/>
    <w:rsid w:val="005E29B2"/>
    <w:rsid w:val="005F2660"/>
    <w:rsid w:val="00600C5F"/>
    <w:rsid w:val="006040CF"/>
    <w:rsid w:val="00610AA8"/>
    <w:rsid w:val="0061352A"/>
    <w:rsid w:val="006171DF"/>
    <w:rsid w:val="006221C8"/>
    <w:rsid w:val="00646E7C"/>
    <w:rsid w:val="00650C1A"/>
    <w:rsid w:val="006510E6"/>
    <w:rsid w:val="00654645"/>
    <w:rsid w:val="0066533E"/>
    <w:rsid w:val="00670318"/>
    <w:rsid w:val="006827B9"/>
    <w:rsid w:val="00682B0E"/>
    <w:rsid w:val="0069667D"/>
    <w:rsid w:val="006A0F68"/>
    <w:rsid w:val="006A307C"/>
    <w:rsid w:val="006B0249"/>
    <w:rsid w:val="006B69A1"/>
    <w:rsid w:val="006E747E"/>
    <w:rsid w:val="006E7C13"/>
    <w:rsid w:val="006F1154"/>
    <w:rsid w:val="006F4414"/>
    <w:rsid w:val="006F682B"/>
    <w:rsid w:val="0070333C"/>
    <w:rsid w:val="00704371"/>
    <w:rsid w:val="00706A92"/>
    <w:rsid w:val="0071117F"/>
    <w:rsid w:val="007303CE"/>
    <w:rsid w:val="00771705"/>
    <w:rsid w:val="007736A9"/>
    <w:rsid w:val="007933CB"/>
    <w:rsid w:val="007A24A1"/>
    <w:rsid w:val="007A2627"/>
    <w:rsid w:val="007A672E"/>
    <w:rsid w:val="007C17C8"/>
    <w:rsid w:val="007C316C"/>
    <w:rsid w:val="007E0E04"/>
    <w:rsid w:val="007F186B"/>
    <w:rsid w:val="0080005D"/>
    <w:rsid w:val="00803208"/>
    <w:rsid w:val="00805121"/>
    <w:rsid w:val="00806357"/>
    <w:rsid w:val="00807277"/>
    <w:rsid w:val="00823AD7"/>
    <w:rsid w:val="00827996"/>
    <w:rsid w:val="00840F3B"/>
    <w:rsid w:val="00842D16"/>
    <w:rsid w:val="00843292"/>
    <w:rsid w:val="008440C1"/>
    <w:rsid w:val="008441E4"/>
    <w:rsid w:val="008451B2"/>
    <w:rsid w:val="00853106"/>
    <w:rsid w:val="00867068"/>
    <w:rsid w:val="00870A55"/>
    <w:rsid w:val="008718B7"/>
    <w:rsid w:val="00883D73"/>
    <w:rsid w:val="0089565A"/>
    <w:rsid w:val="008A6C80"/>
    <w:rsid w:val="008B02C3"/>
    <w:rsid w:val="008C0CF1"/>
    <w:rsid w:val="008C1720"/>
    <w:rsid w:val="008C1762"/>
    <w:rsid w:val="008C5505"/>
    <w:rsid w:val="008D66FB"/>
    <w:rsid w:val="008E14D4"/>
    <w:rsid w:val="008E3080"/>
    <w:rsid w:val="008F02E3"/>
    <w:rsid w:val="008F7502"/>
    <w:rsid w:val="008F7B10"/>
    <w:rsid w:val="009174E5"/>
    <w:rsid w:val="00921244"/>
    <w:rsid w:val="009340B2"/>
    <w:rsid w:val="00943195"/>
    <w:rsid w:val="00987FEB"/>
    <w:rsid w:val="0099512F"/>
    <w:rsid w:val="009A58B7"/>
    <w:rsid w:val="009B1FEF"/>
    <w:rsid w:val="009C0493"/>
    <w:rsid w:val="009C7599"/>
    <w:rsid w:val="009D672C"/>
    <w:rsid w:val="009E30B0"/>
    <w:rsid w:val="00A14602"/>
    <w:rsid w:val="00A16434"/>
    <w:rsid w:val="00A20A2D"/>
    <w:rsid w:val="00A27149"/>
    <w:rsid w:val="00A30AED"/>
    <w:rsid w:val="00A66CA6"/>
    <w:rsid w:val="00A748E3"/>
    <w:rsid w:val="00A9135C"/>
    <w:rsid w:val="00AB2D4B"/>
    <w:rsid w:val="00AB44E9"/>
    <w:rsid w:val="00AB57CC"/>
    <w:rsid w:val="00AC03D4"/>
    <w:rsid w:val="00AC0BFA"/>
    <w:rsid w:val="00AC6D2F"/>
    <w:rsid w:val="00AE7CB5"/>
    <w:rsid w:val="00AF2A1D"/>
    <w:rsid w:val="00AF7B4E"/>
    <w:rsid w:val="00B126AA"/>
    <w:rsid w:val="00B143DA"/>
    <w:rsid w:val="00B3306F"/>
    <w:rsid w:val="00B611F4"/>
    <w:rsid w:val="00B61BF6"/>
    <w:rsid w:val="00B64836"/>
    <w:rsid w:val="00B82ACA"/>
    <w:rsid w:val="00B95E00"/>
    <w:rsid w:val="00BA0563"/>
    <w:rsid w:val="00BA18A9"/>
    <w:rsid w:val="00BB42B9"/>
    <w:rsid w:val="00BC0C1B"/>
    <w:rsid w:val="00BD0539"/>
    <w:rsid w:val="00BD2D66"/>
    <w:rsid w:val="00BF0CB5"/>
    <w:rsid w:val="00C13C56"/>
    <w:rsid w:val="00C32806"/>
    <w:rsid w:val="00C33513"/>
    <w:rsid w:val="00C6127F"/>
    <w:rsid w:val="00C64272"/>
    <w:rsid w:val="00C717B6"/>
    <w:rsid w:val="00C755CA"/>
    <w:rsid w:val="00C8532C"/>
    <w:rsid w:val="00C86348"/>
    <w:rsid w:val="00CA54A2"/>
    <w:rsid w:val="00CA62C4"/>
    <w:rsid w:val="00CB18C3"/>
    <w:rsid w:val="00CB6668"/>
    <w:rsid w:val="00CC5612"/>
    <w:rsid w:val="00CD213F"/>
    <w:rsid w:val="00CE47DB"/>
    <w:rsid w:val="00D04367"/>
    <w:rsid w:val="00D33E02"/>
    <w:rsid w:val="00D76007"/>
    <w:rsid w:val="00DA098C"/>
    <w:rsid w:val="00DA3A8D"/>
    <w:rsid w:val="00DA7CAD"/>
    <w:rsid w:val="00DC05DB"/>
    <w:rsid w:val="00DD6CCB"/>
    <w:rsid w:val="00DE353B"/>
    <w:rsid w:val="00DF0A3F"/>
    <w:rsid w:val="00DF3852"/>
    <w:rsid w:val="00E0047F"/>
    <w:rsid w:val="00E01BCE"/>
    <w:rsid w:val="00E04121"/>
    <w:rsid w:val="00E271A8"/>
    <w:rsid w:val="00E34AB0"/>
    <w:rsid w:val="00E36121"/>
    <w:rsid w:val="00E43D1A"/>
    <w:rsid w:val="00E4412F"/>
    <w:rsid w:val="00E61F3E"/>
    <w:rsid w:val="00E67A28"/>
    <w:rsid w:val="00E77F4B"/>
    <w:rsid w:val="00E83ACA"/>
    <w:rsid w:val="00E85382"/>
    <w:rsid w:val="00E91D2A"/>
    <w:rsid w:val="00EA1943"/>
    <w:rsid w:val="00EA2DB8"/>
    <w:rsid w:val="00EA2E9D"/>
    <w:rsid w:val="00EA41C8"/>
    <w:rsid w:val="00EA76CB"/>
    <w:rsid w:val="00EB4E30"/>
    <w:rsid w:val="00EC10EE"/>
    <w:rsid w:val="00EE19AB"/>
    <w:rsid w:val="00EF60E7"/>
    <w:rsid w:val="00F03EE1"/>
    <w:rsid w:val="00F22E49"/>
    <w:rsid w:val="00F23BE4"/>
    <w:rsid w:val="00F30416"/>
    <w:rsid w:val="00F470D6"/>
    <w:rsid w:val="00F56FA5"/>
    <w:rsid w:val="00F62FB7"/>
    <w:rsid w:val="00F64291"/>
    <w:rsid w:val="00F9594F"/>
    <w:rsid w:val="00FA73A5"/>
    <w:rsid w:val="00FB54E6"/>
    <w:rsid w:val="0246C79D"/>
    <w:rsid w:val="025DFC4F"/>
    <w:rsid w:val="03F80AC4"/>
    <w:rsid w:val="0675E974"/>
    <w:rsid w:val="0689DE08"/>
    <w:rsid w:val="082FB09E"/>
    <w:rsid w:val="09CB5B98"/>
    <w:rsid w:val="0CDA85A9"/>
    <w:rsid w:val="0FB8389E"/>
    <w:rsid w:val="0FFAB84F"/>
    <w:rsid w:val="117F94D5"/>
    <w:rsid w:val="12461E41"/>
    <w:rsid w:val="138B4FC9"/>
    <w:rsid w:val="15A84A8B"/>
    <w:rsid w:val="17A6008A"/>
    <w:rsid w:val="194B0A7F"/>
    <w:rsid w:val="1B7A74FC"/>
    <w:rsid w:val="1C026169"/>
    <w:rsid w:val="1C76C429"/>
    <w:rsid w:val="1C8D43C7"/>
    <w:rsid w:val="1CB671EB"/>
    <w:rsid w:val="1F55E64C"/>
    <w:rsid w:val="2149649B"/>
    <w:rsid w:val="215CE8D4"/>
    <w:rsid w:val="23417DBC"/>
    <w:rsid w:val="255901A5"/>
    <w:rsid w:val="27F1D769"/>
    <w:rsid w:val="281CB859"/>
    <w:rsid w:val="2BAC6E0A"/>
    <w:rsid w:val="3148DADE"/>
    <w:rsid w:val="32476BA1"/>
    <w:rsid w:val="373ABCED"/>
    <w:rsid w:val="380E2B58"/>
    <w:rsid w:val="3C6CE9F7"/>
    <w:rsid w:val="3C9CBB89"/>
    <w:rsid w:val="3D72507C"/>
    <w:rsid w:val="3E1D6379"/>
    <w:rsid w:val="3EE0298B"/>
    <w:rsid w:val="3F84BC27"/>
    <w:rsid w:val="3FA8DB5F"/>
    <w:rsid w:val="406EE381"/>
    <w:rsid w:val="40CF4687"/>
    <w:rsid w:val="428C828A"/>
    <w:rsid w:val="4697FA0C"/>
    <w:rsid w:val="47BB3D0B"/>
    <w:rsid w:val="481B4A0E"/>
    <w:rsid w:val="4A2D7EAB"/>
    <w:rsid w:val="4C6483B1"/>
    <w:rsid w:val="4C66223A"/>
    <w:rsid w:val="4F08F79E"/>
    <w:rsid w:val="4FF3BE9F"/>
    <w:rsid w:val="50C45E89"/>
    <w:rsid w:val="523C2E2D"/>
    <w:rsid w:val="5425CF5D"/>
    <w:rsid w:val="552D84B6"/>
    <w:rsid w:val="55A3DEB9"/>
    <w:rsid w:val="55D8BA47"/>
    <w:rsid w:val="56642A15"/>
    <w:rsid w:val="5932D0CC"/>
    <w:rsid w:val="5A082FE3"/>
    <w:rsid w:val="5BB40582"/>
    <w:rsid w:val="60C0EE12"/>
    <w:rsid w:val="6239CE88"/>
    <w:rsid w:val="6682D345"/>
    <w:rsid w:val="671F5E2B"/>
    <w:rsid w:val="693D1261"/>
    <w:rsid w:val="6D91C71F"/>
    <w:rsid w:val="6E304CAD"/>
    <w:rsid w:val="6EFCB3F7"/>
    <w:rsid w:val="73A970A1"/>
    <w:rsid w:val="74B4F520"/>
    <w:rsid w:val="776E1991"/>
    <w:rsid w:val="7A0393E7"/>
    <w:rsid w:val="7D3D3754"/>
    <w:rsid w:val="7E59396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7E43AC58-7255-43CC-B363-F2B507ABDE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6E91"/>
    <w:rPr>
      <w:rFonts w:ascii="Times New Roman" w:hAnsi="Times New Roman" w:eastAsia="Times New Roman" w:cs="Times New Roman"/>
      <w:sz w:val="24"/>
      <w:szCs w:val="24"/>
      <w:lang w:eastAsia="fr-FR"/>
    </w:rPr>
  </w:style>
  <w:style w:type="paragraph" w:styleId="Heading4">
    <w:name w:val="heading 4"/>
    <w:basedOn w:val="Normal"/>
    <w:next w:val="Normal"/>
    <w:link w:val="Heading4Char"/>
    <w:semiHidden/>
    <w:unhideWhenUsed/>
    <w:qFormat/>
    <w:rsid w:val="00706E91"/>
    <w:pPr>
      <w:keepNext/>
      <w:outlineLvl w:val="3"/>
    </w:pPr>
    <w:rPr>
      <w:rFonts w:ascii="Arial" w:hAnsi="Arial" w:cs="Arial"/>
      <w:b/>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semiHidden/>
    <w:qFormat/>
    <w:rsid w:val="00706E91"/>
    <w:rPr>
      <w:rFonts w:ascii="Arial" w:hAnsi="Arial" w:eastAsia="Times New Roman" w:cs="Arial"/>
      <w:b/>
      <w:sz w:val="20"/>
      <w:szCs w:val="24"/>
      <w:lang w:eastAsia="fr-FR"/>
    </w:rPr>
  </w:style>
  <w:style w:type="character" w:styleId="HeaderChar" w:customStyle="1">
    <w:name w:val="Header Char"/>
    <w:basedOn w:val="DefaultParagraphFont"/>
    <w:link w:val="Header"/>
    <w:uiPriority w:val="99"/>
    <w:qFormat/>
    <w:rsid w:val="00706E91"/>
    <w:rPr>
      <w:rFonts w:ascii="Times New Roman" w:hAnsi="Times New Roman" w:eastAsia="Times New Roman" w:cs="Times New Roman"/>
      <w:sz w:val="24"/>
      <w:szCs w:val="24"/>
      <w:lang w:eastAsia="fr-FR"/>
    </w:rPr>
  </w:style>
  <w:style w:type="character" w:styleId="CommentReference">
    <w:name w:val="annotation reference"/>
    <w:basedOn w:val="DefaultParagraphFont"/>
    <w:uiPriority w:val="99"/>
    <w:semiHidden/>
    <w:unhideWhenUsed/>
    <w:qFormat/>
    <w:rsid w:val="003B1EE7"/>
    <w:rPr>
      <w:sz w:val="16"/>
      <w:szCs w:val="16"/>
    </w:rPr>
  </w:style>
  <w:style w:type="character" w:styleId="CommentTextChar" w:customStyle="1">
    <w:name w:val="Comment Text Char"/>
    <w:basedOn w:val="DefaultParagraphFont"/>
    <w:link w:val="CommentText"/>
    <w:uiPriority w:val="99"/>
    <w:qFormat/>
    <w:rsid w:val="003B1EE7"/>
    <w:rPr>
      <w:sz w:val="20"/>
      <w:szCs w:val="20"/>
    </w:rPr>
  </w:style>
  <w:style w:type="character" w:styleId="BalloonTextChar" w:customStyle="1">
    <w:name w:val="Balloon Text Char"/>
    <w:basedOn w:val="DefaultParagraphFont"/>
    <w:link w:val="BalloonText"/>
    <w:uiPriority w:val="99"/>
    <w:semiHidden/>
    <w:qFormat/>
    <w:rsid w:val="003B1EE7"/>
    <w:rPr>
      <w:rFonts w:ascii="Segoe UI" w:hAnsi="Segoe UI" w:eastAsia="Times New Roman" w:cs="Segoe UI"/>
      <w:sz w:val="18"/>
      <w:szCs w:val="18"/>
      <w:lang w:eastAsia="fr-FR"/>
    </w:rPr>
  </w:style>
  <w:style w:type="character" w:styleId="FooterChar" w:customStyle="1">
    <w:name w:val="Footer Char"/>
    <w:basedOn w:val="DefaultParagraphFont"/>
    <w:link w:val="Footer"/>
    <w:uiPriority w:val="99"/>
    <w:qFormat/>
    <w:rsid w:val="005C23E7"/>
    <w:rPr>
      <w:rFonts w:ascii="Times New Roman" w:hAnsi="Times New Roman" w:eastAsia="Times New Roman" w:cs="Times New Roman"/>
      <w:sz w:val="24"/>
      <w:szCs w:val="24"/>
      <w:lang w:eastAsia="fr-FR"/>
    </w:rPr>
  </w:style>
  <w:style w:type="paragraph" w:styleId="Title">
    <w:name w:val="Title"/>
    <w:basedOn w:val="Normal"/>
    <w:next w:val="BodyText"/>
    <w:qFormat/>
    <w:pPr>
      <w:keepNext/>
      <w:spacing w:before="240" w:after="120"/>
    </w:pPr>
    <w:rPr>
      <w:rFonts w:ascii="Liberation Sans" w:hAnsi="Liberation Sans" w:eastAsia="Microsoft YaHei"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styleId="Index" w:customStyle="1">
    <w:name w:val="Index"/>
    <w:basedOn w:val="Normal"/>
    <w:qFormat/>
    <w:pPr>
      <w:suppressLineNumbers/>
    </w:pPr>
    <w:rPr>
      <w:rFonts w:cs="Lucida Sans"/>
    </w:rPr>
  </w:style>
  <w:style w:type="paragraph" w:styleId="En-tteetpieddepage" w:customStyle="1">
    <w:name w:val="En-tête et pied de page"/>
    <w:basedOn w:val="Normal"/>
    <w:qFormat/>
  </w:style>
  <w:style w:type="paragraph" w:styleId="Header">
    <w:name w:val="header"/>
    <w:basedOn w:val="Normal"/>
    <w:link w:val="HeaderChar"/>
    <w:uiPriority w:val="99"/>
    <w:unhideWhenUsed/>
    <w:rsid w:val="00706E91"/>
    <w:pPr>
      <w:tabs>
        <w:tab w:val="center" w:pos="4536"/>
        <w:tab w:val="right" w:pos="9072"/>
      </w:tabs>
    </w:pPr>
  </w:style>
  <w:style w:type="paragraph" w:styleId="CommentText">
    <w:name w:val="annotation text"/>
    <w:basedOn w:val="Normal"/>
    <w:link w:val="CommentTextChar"/>
    <w:uiPriority w:val="99"/>
    <w:unhideWhenUsed/>
    <w:qFormat/>
    <w:rsid w:val="003B1EE7"/>
    <w:pPr>
      <w:spacing w:after="160"/>
    </w:pPr>
    <w:rPr>
      <w:rFonts w:asciiTheme="minorHAnsi" w:hAnsiTheme="minorHAnsi" w:eastAsiaTheme="minorHAnsi" w:cstheme="minorBidi"/>
      <w:sz w:val="20"/>
      <w:szCs w:val="20"/>
      <w:lang w:eastAsia="en-US"/>
    </w:rPr>
  </w:style>
  <w:style w:type="paragraph" w:styleId="BalloonText">
    <w:name w:val="Balloon Text"/>
    <w:basedOn w:val="Normal"/>
    <w:link w:val="BalloonTextChar"/>
    <w:uiPriority w:val="99"/>
    <w:semiHidden/>
    <w:unhideWhenUsed/>
    <w:qFormat/>
    <w:rsid w:val="003B1EE7"/>
    <w:rPr>
      <w:rFonts w:ascii="Segoe UI" w:hAnsi="Segoe UI" w:cs="Segoe UI"/>
      <w:sz w:val="18"/>
      <w:szCs w:val="18"/>
    </w:rPr>
  </w:style>
  <w:style w:type="paragraph" w:styleId="ListParagraph">
    <w:name w:val="List Paragraph"/>
    <w:basedOn w:val="Normal"/>
    <w:uiPriority w:val="34"/>
    <w:qFormat/>
    <w:rsid w:val="00C8542A"/>
    <w:pPr>
      <w:ind w:left="720"/>
      <w:contextualSpacing/>
    </w:pPr>
  </w:style>
  <w:style w:type="paragraph" w:styleId="Normal1" w:customStyle="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Footer">
    <w:name w:val="footer"/>
    <w:basedOn w:val="Normal"/>
    <w:link w:val="FooterChar"/>
    <w:uiPriority w:val="99"/>
    <w:unhideWhenUsed/>
    <w:rsid w:val="005C23E7"/>
    <w:pPr>
      <w:tabs>
        <w:tab w:val="center" w:pos="4536"/>
        <w:tab w:val="right" w:pos="9072"/>
      </w:tabs>
    </w:pPr>
  </w:style>
  <w:style w:type="table" w:styleId="TableGrid">
    <w:name w:val="Table Grid"/>
    <w:basedOn w:val="TableNormal"/>
    <w:uiPriority w:val="39"/>
    <w:rsid w:val="00706E9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567E00"/>
  </w:style>
  <w:style w:type="paragraph" w:styleId="CommentSubject">
    <w:name w:val="annotation subject"/>
    <w:basedOn w:val="CommentText"/>
    <w:next w:val="CommentText"/>
    <w:link w:val="CommentSubjectChar"/>
    <w:uiPriority w:val="99"/>
    <w:semiHidden/>
    <w:unhideWhenUsed/>
    <w:rsid w:val="005936A1"/>
    <w:pPr>
      <w:spacing w:after="0"/>
    </w:pPr>
    <w:rPr>
      <w:rFonts w:ascii="Times New Roman" w:hAnsi="Times New Roman" w:eastAsia="Times New Roman" w:cs="Times New Roman"/>
      <w:b/>
      <w:bCs/>
      <w:lang w:eastAsia="fr-FR"/>
    </w:rPr>
  </w:style>
  <w:style w:type="character" w:styleId="CommentSubjectChar" w:customStyle="1">
    <w:name w:val="Comment Subject Char"/>
    <w:basedOn w:val="CommentTextChar"/>
    <w:link w:val="CommentSubject"/>
    <w:uiPriority w:val="99"/>
    <w:semiHidden/>
    <w:rsid w:val="005936A1"/>
    <w:rPr>
      <w:rFonts w:ascii="Times New Roman" w:hAnsi="Times New Roman" w:eastAsia="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3.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Licence en volume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JOUSSAUME Elodie</dc:creator>
  <keywords/>
  <dc:description/>
  <lastModifiedBy>Cecile BUXEUL</lastModifiedBy>
  <revision>124</revision>
  <dcterms:created xsi:type="dcterms:W3CDTF">2025-09-18T21:37:00.0000000Z</dcterms:created>
  <dcterms:modified xsi:type="dcterms:W3CDTF">2025-10-17T07:59:23.9065171Z</dcterms:modified>
  <dc:language>fr-FR</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